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63A" w:rsidRDefault="00B20BDB" w:rsidP="00345FE5">
      <w:pPr>
        <w:pStyle w:val="af5"/>
        <w:tabs>
          <w:tab w:val="left" w:pos="10170"/>
        </w:tabs>
        <w:wordWrap/>
        <w:spacing w:line="240" w:lineRule="auto"/>
        <w:ind w:right="720"/>
        <w:jc w:val="left"/>
        <w:rPr>
          <w:rFonts w:ascii="나눔고딕" w:eastAsia="나눔고딕" w:hAnsi="나눔고딕" w:cs="Times New Roman"/>
          <w:color w:val="3366FF"/>
          <w:spacing w:val="-6"/>
          <w:szCs w:val="20"/>
        </w:rPr>
      </w:pPr>
      <w:bookmarkStart w:id="0" w:name="TOC301776654"/>
      <w:r w:rsidRPr="00944A82">
        <w:rPr>
          <w:rFonts w:ascii="나눔고딕" w:eastAsia="나눔고딕" w:hAnsi="나눔고딕" w:cs="Times New Roman"/>
          <w:color w:val="3366FF"/>
          <w:spacing w:val="-6"/>
          <w:szCs w:val="20"/>
        </w:rPr>
        <w:t>Manuscript English version</w:t>
      </w:r>
    </w:p>
    <w:tbl>
      <w:tblPr>
        <w:tblStyle w:val="a5"/>
        <w:tblW w:w="0" w:type="auto"/>
        <w:tblLook w:val="04A0"/>
      </w:tblPr>
      <w:tblGrid>
        <w:gridCol w:w="9576"/>
      </w:tblGrid>
      <w:tr w:rsidR="00944A82" w:rsidTr="00944A82">
        <w:tc>
          <w:tcPr>
            <w:tcW w:w="9576" w:type="dxa"/>
          </w:tcPr>
          <w:p w:rsidR="00944A82" w:rsidRDefault="00944A82" w:rsidP="00944A82">
            <w:pPr>
              <w:pStyle w:val="af5"/>
              <w:pBdr>
                <w:top w:val="none" w:sz="0" w:space="0" w:color="auto"/>
                <w:left w:val="none" w:sz="0" w:space="0" w:color="auto"/>
                <w:bottom w:val="none" w:sz="0" w:space="0" w:color="auto"/>
                <w:right w:val="none" w:sz="0" w:space="0" w:color="auto"/>
              </w:pBdr>
              <w:tabs>
                <w:tab w:val="left" w:pos="10170"/>
              </w:tabs>
              <w:wordWrap/>
              <w:spacing w:line="240" w:lineRule="auto"/>
              <w:ind w:right="720"/>
              <w:jc w:val="left"/>
              <w:rPr>
                <w:rFonts w:ascii="나눔고딕" w:eastAsia="나눔고딕" w:hAnsi="나눔고딕" w:cs="Times New Roman"/>
                <w:color w:val="C0504D" w:themeColor="accent2"/>
                <w:spacing w:val="-6"/>
                <w:szCs w:val="20"/>
                <w:lang w:eastAsia="ko-KR"/>
              </w:rPr>
            </w:pPr>
            <w:r>
              <w:rPr>
                <w:rFonts w:ascii="나눔고딕" w:eastAsia="나눔고딕" w:hAnsi="나눔고딕" w:cs="Times New Roman"/>
                <w:color w:val="C0504D" w:themeColor="accent2"/>
                <w:spacing w:val="-6"/>
                <w:szCs w:val="20"/>
                <w:lang w:eastAsia="ko-KR"/>
              </w:rPr>
              <w:t xml:space="preserve">Final manuscript submission after removing this dotted line box </w:t>
            </w:r>
          </w:p>
          <w:p w:rsidR="00944A82" w:rsidRDefault="00944A82" w:rsidP="00944A82">
            <w:pPr>
              <w:pStyle w:val="af5"/>
              <w:numPr>
                <w:ilvl w:val="0"/>
                <w:numId w:val="14"/>
              </w:numPr>
              <w:pBdr>
                <w:top w:val="none" w:sz="0" w:space="0" w:color="auto"/>
                <w:left w:val="none" w:sz="0" w:space="0" w:color="auto"/>
                <w:bottom w:val="none" w:sz="0" w:space="0" w:color="auto"/>
                <w:right w:val="none" w:sz="0" w:space="0" w:color="auto"/>
              </w:pBdr>
              <w:tabs>
                <w:tab w:val="left" w:pos="10170"/>
              </w:tabs>
              <w:wordWrap/>
              <w:spacing w:line="240" w:lineRule="auto"/>
              <w:ind w:right="720"/>
              <w:jc w:val="left"/>
              <w:rPr>
                <w:rFonts w:ascii="나눔고딕" w:eastAsia="나눔고딕" w:hAnsi="나눔고딕" w:cs="Times New Roman"/>
                <w:color w:val="3366FF"/>
                <w:spacing w:val="-6"/>
                <w:szCs w:val="20"/>
                <w:lang w:eastAsia="ko-KR"/>
              </w:rPr>
            </w:pPr>
            <w:r>
              <w:rPr>
                <w:rFonts w:ascii="나눔고딕" w:eastAsia="나눔고딕" w:hAnsi="나눔고딕" w:cs="Times New Roman"/>
                <w:color w:val="3366FF"/>
                <w:spacing w:val="-6"/>
                <w:szCs w:val="20"/>
                <w:lang w:eastAsia="ko-KR"/>
              </w:rPr>
              <w:t>Do not exceed 10 pages and 5000 words for the entire manuscript includes introduction, method, result, discussion, and conclusion. (Exclude title page, abstract, keywords, and references).</w:t>
            </w:r>
          </w:p>
          <w:p w:rsidR="00944A82" w:rsidRPr="00944A82" w:rsidRDefault="00944A82" w:rsidP="00944A82">
            <w:pPr>
              <w:pStyle w:val="af5"/>
              <w:numPr>
                <w:ilvl w:val="0"/>
                <w:numId w:val="14"/>
              </w:numPr>
              <w:pBdr>
                <w:top w:val="none" w:sz="0" w:space="0" w:color="auto"/>
                <w:left w:val="none" w:sz="0" w:space="0" w:color="auto"/>
                <w:bottom w:val="none" w:sz="0" w:space="0" w:color="auto"/>
                <w:right w:val="none" w:sz="0" w:space="0" w:color="auto"/>
              </w:pBdr>
              <w:tabs>
                <w:tab w:val="left" w:pos="10170"/>
              </w:tabs>
              <w:wordWrap/>
              <w:spacing w:line="240" w:lineRule="auto"/>
              <w:ind w:right="720"/>
              <w:jc w:val="left"/>
              <w:rPr>
                <w:rFonts w:ascii="나눔고딕" w:eastAsia="나눔고딕" w:hAnsi="나눔고딕" w:cs="Times New Roman"/>
                <w:color w:val="C0504D" w:themeColor="accent2"/>
                <w:spacing w:val="-6"/>
                <w:szCs w:val="20"/>
                <w:lang w:eastAsia="ko-KR"/>
              </w:rPr>
            </w:pPr>
            <w:r>
              <w:rPr>
                <w:rFonts w:ascii="나눔고딕" w:eastAsia="나눔고딕" w:hAnsi="나눔고딕" w:cs="Times New Roman"/>
                <w:color w:val="3366FF"/>
                <w:spacing w:val="-6"/>
                <w:szCs w:val="20"/>
                <w:lang w:eastAsia="ko-KR"/>
              </w:rPr>
              <w:t xml:space="preserve"> </w:t>
            </w:r>
            <w:r w:rsidRPr="00944A82">
              <w:rPr>
                <w:rFonts w:ascii="나눔고딕" w:eastAsia="나눔고딕" w:hAnsi="나눔고딕" w:cs="Times New Roman"/>
                <w:color w:val="3366FF"/>
                <w:spacing w:val="-6"/>
                <w:szCs w:val="20"/>
                <w:lang w:eastAsia="ko-KR"/>
              </w:rPr>
              <w:t>Please provide an abstract of less than 300 words.</w:t>
            </w:r>
          </w:p>
          <w:p w:rsidR="00944A82" w:rsidRDefault="00944A82" w:rsidP="00944A82">
            <w:pPr>
              <w:pStyle w:val="af5"/>
              <w:numPr>
                <w:ilvl w:val="0"/>
                <w:numId w:val="14"/>
              </w:numPr>
              <w:tabs>
                <w:tab w:val="left" w:pos="10170"/>
              </w:tabs>
              <w:wordWrap/>
              <w:spacing w:line="240" w:lineRule="auto"/>
              <w:ind w:right="720"/>
              <w:jc w:val="left"/>
              <w:rPr>
                <w:rFonts w:ascii="나눔고딕" w:eastAsia="나눔고딕" w:hAnsi="나눔고딕" w:cs="Times New Roman"/>
                <w:color w:val="3366FF"/>
                <w:spacing w:val="-6"/>
                <w:szCs w:val="20"/>
                <w:lang w:eastAsia="ko-KR"/>
              </w:rPr>
            </w:pPr>
            <w:r>
              <w:rPr>
                <w:rFonts w:ascii="나눔고딕" w:eastAsia="나눔고딕" w:hAnsi="나눔고딕" w:cs="Times New Roman"/>
                <w:color w:val="3366FF"/>
                <w:spacing w:val="-6"/>
                <w:szCs w:val="20"/>
                <w:lang w:eastAsia="ko-KR"/>
              </w:rPr>
              <w:t xml:space="preserve">The title page should include the name(s) of the author(s), affiliation(s) and </w:t>
            </w:r>
            <w:proofErr w:type="gramStart"/>
            <w:r>
              <w:rPr>
                <w:rFonts w:ascii="나눔고딕" w:eastAsia="나눔고딕" w:hAnsi="나눔고딕" w:cs="Times New Roman"/>
                <w:color w:val="3366FF"/>
                <w:spacing w:val="-6"/>
                <w:szCs w:val="20"/>
                <w:lang w:eastAsia="ko-KR"/>
              </w:rPr>
              <w:t>address(</w:t>
            </w:r>
            <w:proofErr w:type="spellStart"/>
            <w:proofErr w:type="gramEnd"/>
            <w:r>
              <w:rPr>
                <w:rFonts w:ascii="나눔고딕" w:eastAsia="나눔고딕" w:hAnsi="나눔고딕" w:cs="Times New Roman"/>
                <w:color w:val="3366FF"/>
                <w:spacing w:val="-6"/>
                <w:szCs w:val="20"/>
                <w:lang w:eastAsia="ko-KR"/>
              </w:rPr>
              <w:t>es</w:t>
            </w:r>
            <w:proofErr w:type="spellEnd"/>
            <w:r>
              <w:rPr>
                <w:rFonts w:ascii="나눔고딕" w:eastAsia="나눔고딕" w:hAnsi="나눔고딕" w:cs="Times New Roman"/>
                <w:color w:val="3366FF"/>
                <w:spacing w:val="-6"/>
                <w:szCs w:val="20"/>
                <w:lang w:eastAsia="ko-KR"/>
              </w:rPr>
              <w:t>) of the authors, and the email address telephone and fax numbers of the corresponding author.</w:t>
            </w:r>
          </w:p>
          <w:p w:rsidR="00944A82" w:rsidRDefault="00944A82" w:rsidP="00944A82">
            <w:pPr>
              <w:pStyle w:val="af5"/>
              <w:numPr>
                <w:ilvl w:val="0"/>
                <w:numId w:val="14"/>
              </w:numPr>
              <w:tabs>
                <w:tab w:val="left" w:pos="10170"/>
              </w:tabs>
              <w:wordWrap/>
              <w:spacing w:line="240" w:lineRule="auto"/>
              <w:ind w:right="720"/>
              <w:jc w:val="left"/>
              <w:rPr>
                <w:rFonts w:ascii="나눔고딕" w:eastAsia="나눔고딕" w:hAnsi="나눔고딕" w:cs="Times New Roman"/>
                <w:color w:val="3366FF"/>
                <w:spacing w:val="-6"/>
                <w:szCs w:val="20"/>
                <w:lang w:eastAsia="ko-KR"/>
              </w:rPr>
            </w:pPr>
            <w:r>
              <w:rPr>
                <w:rFonts w:ascii="나눔고딕" w:eastAsia="나눔고딕" w:hAnsi="나눔고딕" w:cs="Times New Roman"/>
                <w:color w:val="3366FF"/>
                <w:spacing w:val="-6"/>
                <w:szCs w:val="20"/>
                <w:lang w:eastAsia="ko-KR"/>
              </w:rPr>
              <w:t>The manuscript should not include any information of author(s).</w:t>
            </w:r>
          </w:p>
          <w:p w:rsidR="00944A82" w:rsidRPr="00B2136C" w:rsidRDefault="00944A82" w:rsidP="00944A82">
            <w:pPr>
              <w:pStyle w:val="af5"/>
              <w:numPr>
                <w:ilvl w:val="0"/>
                <w:numId w:val="14"/>
              </w:numPr>
              <w:tabs>
                <w:tab w:val="left" w:pos="10170"/>
              </w:tabs>
              <w:wordWrap/>
              <w:spacing w:line="240" w:lineRule="auto"/>
              <w:ind w:right="720"/>
              <w:jc w:val="left"/>
              <w:rPr>
                <w:rFonts w:ascii="나눔고딕" w:eastAsia="나눔고딕" w:hAnsi="나눔고딕" w:cs="Times New Roman"/>
                <w:color w:val="3366FF"/>
                <w:spacing w:val="-6"/>
                <w:szCs w:val="20"/>
                <w:lang w:eastAsia="ko-KR"/>
              </w:rPr>
            </w:pPr>
            <w:r>
              <w:rPr>
                <w:rFonts w:ascii="나눔고딕" w:eastAsia="나눔고딕" w:hAnsi="나눔고딕" w:cs="Times New Roman"/>
                <w:color w:val="3366FF"/>
                <w:spacing w:val="-6"/>
                <w:szCs w:val="20"/>
                <w:lang w:eastAsia="ko-KR"/>
              </w:rPr>
              <w:t>The manuscript submission should include two files such as manuscript and title page.</w:t>
            </w:r>
          </w:p>
          <w:p w:rsidR="00944A82" w:rsidRDefault="00944A82" w:rsidP="00345FE5">
            <w:pPr>
              <w:pStyle w:val="af5"/>
              <w:pBdr>
                <w:top w:val="none" w:sz="0" w:space="0" w:color="auto"/>
                <w:left w:val="none" w:sz="0" w:space="0" w:color="auto"/>
                <w:bottom w:val="none" w:sz="0" w:space="0" w:color="auto"/>
                <w:right w:val="none" w:sz="0" w:space="0" w:color="auto"/>
              </w:pBdr>
              <w:tabs>
                <w:tab w:val="left" w:pos="10170"/>
              </w:tabs>
              <w:wordWrap/>
              <w:spacing w:line="240" w:lineRule="auto"/>
              <w:ind w:right="720"/>
              <w:jc w:val="left"/>
              <w:rPr>
                <w:rFonts w:ascii="나눔고딕" w:eastAsia="나눔고딕" w:hAnsi="나눔고딕" w:cs="Times New Roman"/>
                <w:color w:val="3366FF"/>
                <w:spacing w:val="-6"/>
                <w:szCs w:val="20"/>
              </w:rPr>
            </w:pPr>
          </w:p>
        </w:tc>
      </w:tr>
    </w:tbl>
    <w:p w:rsidR="00944A82" w:rsidRPr="00944A82" w:rsidRDefault="00944A82" w:rsidP="00345FE5">
      <w:pPr>
        <w:pStyle w:val="af5"/>
        <w:tabs>
          <w:tab w:val="left" w:pos="10170"/>
        </w:tabs>
        <w:wordWrap/>
        <w:spacing w:line="240" w:lineRule="auto"/>
        <w:ind w:right="720"/>
        <w:jc w:val="left"/>
        <w:rPr>
          <w:rFonts w:ascii="나눔고딕" w:eastAsia="나눔고딕" w:hAnsi="나눔고딕" w:cs="Times New Roman"/>
          <w:color w:val="3366FF"/>
          <w:spacing w:val="-6"/>
          <w:szCs w:val="20"/>
        </w:rPr>
      </w:pPr>
    </w:p>
    <w:p w:rsidR="00E87348" w:rsidRPr="00F02FE1" w:rsidRDefault="00E87348" w:rsidP="00345FE5">
      <w:pPr>
        <w:rPr>
          <w:rFonts w:ascii="나눔고딕" w:eastAsia="나눔고딕" w:hAnsi="나눔고딕" w:cs="Times New Roman"/>
          <w:b/>
          <w:color w:val="000000" w:themeColor="text1"/>
          <w:sz w:val="20"/>
          <w:szCs w:val="20"/>
        </w:rPr>
      </w:pPr>
      <w:r w:rsidRPr="00F02FE1">
        <w:rPr>
          <w:rFonts w:ascii="나눔고딕" w:eastAsia="나눔고딕" w:hAnsi="나눔고딕" w:cs="Times New Roman"/>
          <w:b/>
          <w:color w:val="000000" w:themeColor="text1"/>
          <w:sz w:val="20"/>
          <w:szCs w:val="20"/>
        </w:rPr>
        <w:t>Association of spinal deformity and pelvic tilt with gait asymmetry in adolescent idiopathic scoliosis patients: investigation of ground reaction force</w:t>
      </w:r>
    </w:p>
    <w:p w:rsidR="00FC112A" w:rsidRPr="00F02FE1" w:rsidRDefault="00FC112A" w:rsidP="00345FE5">
      <w:pPr>
        <w:rPr>
          <w:rFonts w:ascii="나눔고딕" w:eastAsia="나눔고딕" w:hAnsi="나눔고딕" w:cs="Times New Roman"/>
          <w:b/>
          <w:color w:val="000000" w:themeColor="text1"/>
          <w:sz w:val="20"/>
          <w:szCs w:val="20"/>
        </w:rPr>
      </w:pPr>
    </w:p>
    <w:p w:rsidR="008C72F7" w:rsidRDefault="008C72F7" w:rsidP="00345FE5">
      <w:pPr>
        <w:rPr>
          <w:rFonts w:ascii="나눔고딕" w:eastAsia="나눔고딕" w:hAnsi="나눔고딕" w:cs="Times New Roman"/>
          <w:b/>
          <w:color w:val="000000" w:themeColor="text1"/>
          <w:sz w:val="20"/>
          <w:szCs w:val="20"/>
        </w:rPr>
      </w:pPr>
      <w:r w:rsidRPr="00F02FE1">
        <w:rPr>
          <w:rFonts w:ascii="나눔고딕" w:eastAsia="나눔고딕" w:hAnsi="나눔고딕" w:cs="Times New Roman"/>
          <w:b/>
          <w:color w:val="000000" w:themeColor="text1"/>
          <w:sz w:val="20"/>
          <w:szCs w:val="20"/>
        </w:rPr>
        <w:t>Abstract</w:t>
      </w:r>
      <w:bookmarkEnd w:id="0"/>
      <w:r w:rsidR="0088750A" w:rsidRPr="00F02FE1">
        <w:rPr>
          <w:rFonts w:ascii="나눔고딕" w:eastAsia="나눔고딕" w:hAnsi="나눔고딕" w:cs="Times New Roman"/>
          <w:b/>
          <w:color w:val="000000" w:themeColor="text1"/>
          <w:sz w:val="20"/>
          <w:szCs w:val="20"/>
        </w:rPr>
        <w:t xml:space="preserve"> </w:t>
      </w:r>
    </w:p>
    <w:p w:rsidR="002164A0" w:rsidRPr="00F02FE1" w:rsidRDefault="002164A0" w:rsidP="00345FE5">
      <w:pPr>
        <w:rPr>
          <w:rFonts w:ascii="나눔고딕" w:eastAsia="나눔고딕" w:hAnsi="나눔고딕" w:cs="Times New Roman"/>
          <w:color w:val="C0504D" w:themeColor="accent2"/>
          <w:sz w:val="20"/>
          <w:szCs w:val="20"/>
        </w:rPr>
      </w:pPr>
    </w:p>
    <w:p w:rsidR="008C72F7" w:rsidRPr="00F02FE1" w:rsidRDefault="00C807B7" w:rsidP="00345FE5">
      <w:pPr>
        <w:rPr>
          <w:rFonts w:ascii="나눔고딕" w:eastAsia="나눔고딕" w:hAnsi="나눔고딕" w:cs="Times New Roman"/>
          <w:b/>
          <w:color w:val="000000" w:themeColor="text1"/>
          <w:sz w:val="20"/>
          <w:szCs w:val="20"/>
        </w:rPr>
      </w:pPr>
      <w:bookmarkStart w:id="1" w:name="OLE_LINK3"/>
      <w:bookmarkStart w:id="2" w:name="OLE_LINK4"/>
      <w:r w:rsidRPr="00F02FE1">
        <w:rPr>
          <w:rFonts w:ascii="나눔고딕" w:eastAsia="나눔고딕" w:hAnsi="나눔고딕" w:cs="Times New Roman"/>
          <w:b/>
          <w:color w:val="000000" w:themeColor="text1"/>
          <w:sz w:val="20"/>
          <w:szCs w:val="20"/>
        </w:rPr>
        <w:t>Objective</w:t>
      </w:r>
      <w:r w:rsidR="007A1FFC" w:rsidRPr="00F02FE1">
        <w:rPr>
          <w:rFonts w:ascii="나눔고딕" w:eastAsia="나눔고딕" w:hAnsi="나눔고딕" w:cs="Times New Roman"/>
          <w:b/>
          <w:color w:val="000000" w:themeColor="text1"/>
          <w:sz w:val="20"/>
          <w:szCs w:val="20"/>
        </w:rPr>
        <w:t xml:space="preserve">: </w:t>
      </w:r>
      <w:r w:rsidR="007A1FFC" w:rsidRPr="00F02FE1">
        <w:rPr>
          <w:rFonts w:ascii="나눔고딕" w:eastAsia="나눔고딕" w:hAnsi="나눔고딕" w:cs="Times New Roman"/>
          <w:color w:val="000000" w:themeColor="text1"/>
          <w:sz w:val="20"/>
          <w:szCs w:val="20"/>
        </w:rPr>
        <w:t>Adolescent idiopathic scoliosis (AIS) is a prevalent orthopedic problem in children ages 10 to 16 years. Although genetic, physiological, and biomechanical factors are considered to contribute to the onset and progression of AIS the underlying mechanisms of AIS are not yet clear</w:t>
      </w:r>
    </w:p>
    <w:p w:rsidR="00BC16C6" w:rsidRPr="00F02FE1" w:rsidRDefault="007A1FFC" w:rsidP="00345FE5">
      <w:pPr>
        <w:rPr>
          <w:rFonts w:ascii="나눔고딕" w:eastAsia="나눔고딕" w:hAnsi="나눔고딕" w:cs="Times New Roman"/>
          <w:color w:val="000000" w:themeColor="text1"/>
          <w:sz w:val="20"/>
          <w:szCs w:val="20"/>
        </w:rPr>
      </w:pPr>
      <w:r w:rsidRPr="00F02FE1">
        <w:rPr>
          <w:rFonts w:ascii="나눔고딕" w:eastAsia="나눔고딕" w:hAnsi="나눔고딕" w:cs="Times New Roman"/>
          <w:b/>
          <w:color w:val="000000" w:themeColor="text1"/>
          <w:sz w:val="20"/>
          <w:szCs w:val="20"/>
        </w:rPr>
        <w:t>Methods</w:t>
      </w:r>
      <w:r w:rsidR="008C72F7" w:rsidRPr="00F02FE1">
        <w:rPr>
          <w:rFonts w:ascii="나눔고딕" w:eastAsia="나눔고딕" w:hAnsi="나눔고딕" w:cs="Times New Roman"/>
          <w:b/>
          <w:color w:val="000000" w:themeColor="text1"/>
          <w:sz w:val="20"/>
          <w:szCs w:val="20"/>
        </w:rPr>
        <w:t>:</w:t>
      </w:r>
      <w:r w:rsidR="0043430A" w:rsidRPr="00F02FE1">
        <w:rPr>
          <w:rFonts w:ascii="나눔고딕" w:eastAsia="나눔고딕" w:hAnsi="나눔고딕" w:cs="Times New Roman"/>
          <w:b/>
          <w:color w:val="000000" w:themeColor="text1"/>
          <w:sz w:val="20"/>
          <w:szCs w:val="20"/>
        </w:rPr>
        <w:t xml:space="preserve"> </w:t>
      </w:r>
      <w:r w:rsidR="00D0601D" w:rsidRPr="00F02FE1">
        <w:rPr>
          <w:rFonts w:ascii="나눔고딕" w:eastAsia="나눔고딕" w:hAnsi="나눔고딕" w:cs="Times New Roman"/>
          <w:color w:val="000000" w:themeColor="text1"/>
          <w:sz w:val="20"/>
          <w:szCs w:val="20"/>
        </w:rPr>
        <w:t>Fourteen</w:t>
      </w:r>
      <w:r w:rsidR="00427F66" w:rsidRPr="00F02FE1">
        <w:rPr>
          <w:rFonts w:ascii="나눔고딕" w:eastAsia="나눔고딕" w:hAnsi="나눔고딕" w:cs="Times New Roman"/>
          <w:color w:val="000000" w:themeColor="text1"/>
          <w:sz w:val="20"/>
          <w:szCs w:val="20"/>
        </w:rPr>
        <w:t xml:space="preserve"> </w:t>
      </w:r>
      <w:r w:rsidR="008C72F7" w:rsidRPr="00F02FE1">
        <w:rPr>
          <w:rFonts w:ascii="나눔고딕" w:eastAsia="나눔고딕" w:hAnsi="나눔고딕" w:cs="Times New Roman"/>
          <w:color w:val="000000" w:themeColor="text1"/>
          <w:sz w:val="20"/>
          <w:szCs w:val="20"/>
        </w:rPr>
        <w:t>adolescent</w:t>
      </w:r>
      <w:r w:rsidR="00514384" w:rsidRPr="00F02FE1">
        <w:rPr>
          <w:rFonts w:ascii="나눔고딕" w:eastAsia="나눔고딕" w:hAnsi="나눔고딕" w:cs="Times New Roman"/>
          <w:color w:val="000000" w:themeColor="text1"/>
          <w:sz w:val="20"/>
          <w:szCs w:val="20"/>
        </w:rPr>
        <w:t>s</w:t>
      </w:r>
      <w:r w:rsidR="008C72F7" w:rsidRPr="00F02FE1">
        <w:rPr>
          <w:rFonts w:ascii="나눔고딕" w:eastAsia="나눔고딕" w:hAnsi="나눔고딕" w:cs="Times New Roman"/>
          <w:color w:val="000000" w:themeColor="text1"/>
          <w:sz w:val="20"/>
          <w:szCs w:val="20"/>
        </w:rPr>
        <w:t xml:space="preserve"> with idiopathic sc</w:t>
      </w:r>
      <w:r w:rsidR="00A35553" w:rsidRPr="00F02FE1">
        <w:rPr>
          <w:rFonts w:ascii="나눔고딕" w:eastAsia="나눔고딕" w:hAnsi="나눔고딕" w:cs="Times New Roman"/>
          <w:color w:val="000000" w:themeColor="text1"/>
          <w:sz w:val="20"/>
          <w:szCs w:val="20"/>
        </w:rPr>
        <w:t>oliosis</w:t>
      </w:r>
      <w:r w:rsidR="00DD6662" w:rsidRPr="00F02FE1">
        <w:rPr>
          <w:rFonts w:ascii="나눔고딕" w:eastAsia="나눔고딕" w:hAnsi="나눔고딕" w:cs="Times New Roman"/>
          <w:color w:val="000000" w:themeColor="text1"/>
          <w:sz w:val="20"/>
          <w:szCs w:val="20"/>
        </w:rPr>
        <w:t xml:space="preserve"> </w:t>
      </w:r>
      <w:r w:rsidR="00A35553" w:rsidRPr="00F02FE1">
        <w:rPr>
          <w:rFonts w:ascii="나눔고딕" w:eastAsia="나눔고딕" w:hAnsi="나눔고딕" w:cs="Times New Roman"/>
          <w:color w:val="000000" w:themeColor="text1"/>
          <w:sz w:val="20"/>
          <w:szCs w:val="20"/>
        </w:rPr>
        <w:t>(</w:t>
      </w:r>
      <w:r w:rsidR="00427F66" w:rsidRPr="00F02FE1">
        <w:rPr>
          <w:rFonts w:ascii="나눔고딕" w:eastAsia="나눔고딕" w:hAnsi="나눔고딕" w:cs="Times New Roman"/>
          <w:color w:val="000000" w:themeColor="text1"/>
          <w:sz w:val="20"/>
          <w:szCs w:val="20"/>
        </w:rPr>
        <w:t>3</w:t>
      </w:r>
      <w:r w:rsidR="008C72F7" w:rsidRPr="00F02FE1">
        <w:rPr>
          <w:rFonts w:ascii="나눔고딕" w:eastAsia="나눔고딕" w:hAnsi="나눔고딕" w:cs="Times New Roman"/>
          <w:color w:val="000000" w:themeColor="text1"/>
          <w:sz w:val="20"/>
          <w:szCs w:val="20"/>
        </w:rPr>
        <w:t xml:space="preserve"> males and</w:t>
      </w:r>
      <w:r w:rsidR="00427F66" w:rsidRPr="00F02FE1">
        <w:rPr>
          <w:rFonts w:ascii="나눔고딕" w:eastAsia="나눔고딕" w:hAnsi="나눔고딕" w:cs="Times New Roman"/>
          <w:color w:val="000000" w:themeColor="text1"/>
          <w:sz w:val="20"/>
          <w:szCs w:val="20"/>
        </w:rPr>
        <w:t xml:space="preserve"> 11</w:t>
      </w:r>
      <w:r w:rsidR="008C72F7" w:rsidRPr="00F02FE1">
        <w:rPr>
          <w:rFonts w:ascii="나눔고딕" w:eastAsia="나눔고딕" w:hAnsi="나눔고딕" w:cs="Times New Roman"/>
          <w:color w:val="000000" w:themeColor="text1"/>
          <w:sz w:val="20"/>
          <w:szCs w:val="20"/>
        </w:rPr>
        <w:t xml:space="preserve"> females</w:t>
      </w:r>
      <w:r w:rsidR="00A35553" w:rsidRPr="00F02FE1">
        <w:rPr>
          <w:rFonts w:ascii="나눔고딕" w:eastAsia="나눔고딕" w:hAnsi="나눔고딕" w:cs="Times New Roman"/>
          <w:color w:val="000000" w:themeColor="text1"/>
          <w:sz w:val="20"/>
          <w:szCs w:val="20"/>
        </w:rPr>
        <w:t>)</w:t>
      </w:r>
      <w:r w:rsidR="00D0601D" w:rsidRPr="00F02FE1">
        <w:rPr>
          <w:rFonts w:ascii="나눔고딕" w:eastAsia="나눔고딕" w:hAnsi="나눔고딕" w:cs="Times New Roman"/>
          <w:color w:val="000000" w:themeColor="text1"/>
          <w:sz w:val="20"/>
          <w:szCs w:val="20"/>
        </w:rPr>
        <w:t xml:space="preserve"> participated in this study</w:t>
      </w:r>
      <w:r w:rsidR="00A35553" w:rsidRPr="00F02FE1">
        <w:rPr>
          <w:rFonts w:ascii="나눔고딕" w:eastAsia="나눔고딕" w:hAnsi="나눔고딕" w:cs="Times New Roman"/>
          <w:color w:val="000000" w:themeColor="text1"/>
          <w:sz w:val="20"/>
          <w:szCs w:val="20"/>
        </w:rPr>
        <w:t>.</w:t>
      </w:r>
      <w:r w:rsidR="00BC16C6" w:rsidRPr="00F02FE1">
        <w:rPr>
          <w:rFonts w:ascii="나눔고딕" w:eastAsia="나눔고딕" w:hAnsi="나눔고딕" w:cs="Times New Roman"/>
          <w:color w:val="000000" w:themeColor="text1"/>
          <w:sz w:val="20"/>
          <w:szCs w:val="20"/>
        </w:rPr>
        <w:t xml:space="preserve"> Maximum Cobb’s angle (MCA), adjusted Cobb’s angle (ACA), and pelvic tilt (PT) were calculated from X-ray images</w:t>
      </w:r>
      <w:r w:rsidR="00C35609">
        <w:rPr>
          <w:rFonts w:ascii="나눔고딕" w:eastAsia="나눔고딕" w:hAnsi="나눔고딕" w:cs="Times New Roman"/>
          <w:color w:val="000000" w:themeColor="text1"/>
          <w:sz w:val="20"/>
          <w:szCs w:val="20"/>
        </w:rPr>
        <w:t>.</w:t>
      </w:r>
      <w:r w:rsidR="00BC16C6" w:rsidRPr="00F02FE1">
        <w:rPr>
          <w:rFonts w:ascii="나눔고딕" w:eastAsia="나눔고딕" w:hAnsi="나눔고딕" w:cs="Times New Roman"/>
          <w:color w:val="000000" w:themeColor="text1"/>
          <w:sz w:val="20"/>
          <w:szCs w:val="20"/>
        </w:rPr>
        <w:t xml:space="preserve"> </w:t>
      </w:r>
    </w:p>
    <w:p w:rsidR="00A76E6F" w:rsidRPr="00F02FE1" w:rsidRDefault="00C807B7"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b/>
          <w:color w:val="000000" w:themeColor="text1"/>
          <w:sz w:val="20"/>
          <w:szCs w:val="20"/>
        </w:rPr>
        <w:t>Results</w:t>
      </w:r>
      <w:r w:rsidR="008C72F7" w:rsidRPr="00F02FE1">
        <w:rPr>
          <w:rFonts w:ascii="나눔고딕" w:eastAsia="나눔고딕" w:hAnsi="나눔고딕" w:cs="Times New Roman"/>
          <w:b/>
          <w:color w:val="000000" w:themeColor="text1"/>
          <w:sz w:val="20"/>
          <w:szCs w:val="20"/>
        </w:rPr>
        <w:t>:</w:t>
      </w:r>
      <w:r w:rsidR="008C72F7" w:rsidRPr="00F02FE1">
        <w:rPr>
          <w:rFonts w:ascii="나눔고딕" w:eastAsia="나눔고딕" w:hAnsi="나눔고딕" w:cs="Times New Roman"/>
          <w:color w:val="000000" w:themeColor="text1"/>
          <w:sz w:val="20"/>
          <w:szCs w:val="20"/>
        </w:rPr>
        <w:t xml:space="preserve"> </w:t>
      </w:r>
      <w:r w:rsidR="00C453F9" w:rsidRPr="00F02FE1">
        <w:rPr>
          <w:rFonts w:ascii="나눔고딕" w:eastAsia="나눔고딕" w:hAnsi="나눔고딕" w:cs="Times New Roman"/>
          <w:color w:val="000000" w:themeColor="text1"/>
          <w:sz w:val="20"/>
          <w:szCs w:val="20"/>
        </w:rPr>
        <w:t xml:space="preserve">AI of GRF magnitudes </w:t>
      </w:r>
      <w:r w:rsidR="006E17EC" w:rsidRPr="00F02FE1">
        <w:rPr>
          <w:rFonts w:ascii="나눔고딕" w:eastAsia="나눔고딕" w:hAnsi="나눔고딕" w:cs="Times New Roman"/>
          <w:color w:val="000000" w:themeColor="text1"/>
          <w:sz w:val="20"/>
          <w:szCs w:val="20"/>
        </w:rPr>
        <w:t xml:space="preserve">positively correlated </w:t>
      </w:r>
      <w:r w:rsidR="00C453F9" w:rsidRPr="00F02FE1">
        <w:rPr>
          <w:rFonts w:ascii="나눔고딕" w:eastAsia="나눔고딕" w:hAnsi="나눔고딕" w:cs="Times New Roman"/>
          <w:color w:val="000000" w:themeColor="text1"/>
          <w:sz w:val="20"/>
          <w:szCs w:val="20"/>
        </w:rPr>
        <w:t>with</w:t>
      </w:r>
      <w:r w:rsidR="005E30A1" w:rsidRPr="00F02FE1">
        <w:rPr>
          <w:rFonts w:ascii="나눔고딕" w:eastAsia="나눔고딕" w:hAnsi="나눔고딕" w:cs="Times New Roman"/>
          <w:color w:val="000000" w:themeColor="text1"/>
          <w:sz w:val="20"/>
          <w:szCs w:val="20"/>
        </w:rPr>
        <w:t xml:space="preserve"> ACA</w:t>
      </w:r>
      <w:r w:rsidR="00C453F9" w:rsidRPr="00F02FE1">
        <w:rPr>
          <w:rFonts w:ascii="나눔고딕" w:eastAsia="나눔고딕" w:hAnsi="나눔고딕" w:cs="Times New Roman"/>
          <w:color w:val="000000" w:themeColor="text1"/>
          <w:sz w:val="20"/>
          <w:szCs w:val="20"/>
        </w:rPr>
        <w:t xml:space="preserve"> and </w:t>
      </w:r>
      <w:r w:rsidR="005E30A1" w:rsidRPr="00F02FE1">
        <w:rPr>
          <w:rFonts w:ascii="나눔고딕" w:eastAsia="나눔고딕" w:hAnsi="나눔고딕" w:cs="Times New Roman"/>
          <w:color w:val="000000" w:themeColor="text1"/>
          <w:sz w:val="20"/>
          <w:szCs w:val="20"/>
        </w:rPr>
        <w:t>M</w:t>
      </w:r>
      <w:r w:rsidR="00C453F9" w:rsidRPr="00F02FE1">
        <w:rPr>
          <w:rFonts w:ascii="나눔고딕" w:eastAsia="나눔고딕" w:hAnsi="나눔고딕" w:cs="Times New Roman"/>
          <w:color w:val="000000" w:themeColor="text1"/>
          <w:sz w:val="20"/>
          <w:szCs w:val="20"/>
        </w:rPr>
        <w:t xml:space="preserve">CA mainly during </w:t>
      </w:r>
      <w:r w:rsidR="001C5AAA" w:rsidRPr="00F02FE1">
        <w:rPr>
          <w:rFonts w:ascii="나눔고딕" w:eastAsia="나눔고딕" w:hAnsi="나눔고딕" w:cs="Times New Roman"/>
          <w:color w:val="000000" w:themeColor="text1"/>
          <w:sz w:val="20"/>
          <w:szCs w:val="20"/>
        </w:rPr>
        <w:t xml:space="preserve">the </w:t>
      </w:r>
      <w:r w:rsidR="00787C0D" w:rsidRPr="00F02FE1">
        <w:rPr>
          <w:rFonts w:ascii="나눔고딕" w:eastAsia="나눔고딕" w:hAnsi="나눔고딕" w:cs="Times New Roman"/>
          <w:color w:val="000000" w:themeColor="text1"/>
          <w:sz w:val="20"/>
          <w:szCs w:val="20"/>
        </w:rPr>
        <w:t xml:space="preserve">peak of braking phase (r= 0.644 for ACA), </w:t>
      </w:r>
      <w:r w:rsidR="005E30A1" w:rsidRPr="00F02FE1">
        <w:rPr>
          <w:rFonts w:ascii="나눔고딕" w:eastAsia="나눔고딕" w:hAnsi="나눔고딕" w:cs="Times New Roman"/>
          <w:color w:val="000000" w:themeColor="text1"/>
          <w:sz w:val="20"/>
          <w:szCs w:val="20"/>
        </w:rPr>
        <w:t xml:space="preserve">average of </w:t>
      </w:r>
      <w:r w:rsidR="00C453F9" w:rsidRPr="00F02FE1">
        <w:rPr>
          <w:rFonts w:ascii="나눔고딕" w:eastAsia="나눔고딕" w:hAnsi="나눔고딕" w:cs="Times New Roman"/>
          <w:color w:val="000000" w:themeColor="text1"/>
          <w:sz w:val="20"/>
          <w:szCs w:val="20"/>
        </w:rPr>
        <w:t>braking phase (</w:t>
      </w:r>
      <w:r w:rsidR="00A31F84" w:rsidRPr="00F02FE1">
        <w:rPr>
          <w:rFonts w:ascii="나눔고딕" w:eastAsia="나눔고딕" w:hAnsi="나눔고딕" w:cs="Times New Roman"/>
          <w:color w:val="000000" w:themeColor="text1"/>
          <w:sz w:val="20"/>
          <w:szCs w:val="20"/>
        </w:rPr>
        <w:t>r= 0.6</w:t>
      </w:r>
      <w:r w:rsidR="005E30A1" w:rsidRPr="00F02FE1">
        <w:rPr>
          <w:rFonts w:ascii="나눔고딕" w:eastAsia="나눔고딕" w:hAnsi="나눔고딕" w:cs="Times New Roman"/>
          <w:color w:val="000000" w:themeColor="text1"/>
          <w:sz w:val="20"/>
          <w:szCs w:val="20"/>
        </w:rPr>
        <w:t>75</w:t>
      </w:r>
      <w:r w:rsidR="00287563" w:rsidRPr="00F02FE1">
        <w:rPr>
          <w:rFonts w:ascii="나눔고딕" w:eastAsia="나눔고딕" w:hAnsi="나눔고딕" w:cs="Times New Roman"/>
          <w:color w:val="000000" w:themeColor="text1"/>
          <w:sz w:val="20"/>
          <w:szCs w:val="20"/>
        </w:rPr>
        <w:t xml:space="preserve"> for </w:t>
      </w:r>
      <w:r w:rsidR="005E30A1" w:rsidRPr="00F02FE1">
        <w:rPr>
          <w:rFonts w:ascii="나눔고딕" w:eastAsia="나눔고딕" w:hAnsi="나눔고딕" w:cs="Times New Roman"/>
          <w:color w:val="000000" w:themeColor="text1"/>
          <w:sz w:val="20"/>
          <w:szCs w:val="20"/>
        </w:rPr>
        <w:t>A</w:t>
      </w:r>
      <w:r w:rsidR="00287563" w:rsidRPr="00F02FE1">
        <w:rPr>
          <w:rFonts w:ascii="나눔고딕" w:eastAsia="나눔고딕" w:hAnsi="나눔고딕" w:cs="Times New Roman"/>
          <w:color w:val="000000" w:themeColor="text1"/>
          <w:sz w:val="20"/>
          <w:szCs w:val="20"/>
        </w:rPr>
        <w:t>CA</w:t>
      </w:r>
      <w:r w:rsidR="00A31F84" w:rsidRPr="00F02FE1">
        <w:rPr>
          <w:rFonts w:ascii="나눔고딕" w:eastAsia="나눔고딕" w:hAnsi="나눔고딕" w:cs="Times New Roman"/>
          <w:color w:val="000000" w:themeColor="text1"/>
          <w:sz w:val="20"/>
          <w:szCs w:val="20"/>
        </w:rPr>
        <w:t>, r= 0.</w:t>
      </w:r>
      <w:r w:rsidR="005E30A1" w:rsidRPr="00F02FE1">
        <w:rPr>
          <w:rFonts w:ascii="나눔고딕" w:eastAsia="나눔고딕" w:hAnsi="나눔고딕" w:cs="Times New Roman"/>
          <w:color w:val="000000" w:themeColor="text1"/>
          <w:sz w:val="20"/>
          <w:szCs w:val="20"/>
        </w:rPr>
        <w:t>571</w:t>
      </w:r>
      <w:r w:rsidR="00287563" w:rsidRPr="00F02FE1">
        <w:rPr>
          <w:rFonts w:ascii="나눔고딕" w:eastAsia="나눔고딕" w:hAnsi="나눔고딕" w:cs="Times New Roman"/>
          <w:color w:val="000000" w:themeColor="text1"/>
          <w:sz w:val="20"/>
          <w:szCs w:val="20"/>
        </w:rPr>
        <w:t xml:space="preserve"> for ACA, </w:t>
      </w:r>
      <w:r w:rsidR="00F15F63" w:rsidRPr="00F02FE1">
        <w:rPr>
          <w:rFonts w:ascii="나눔고딕" w:eastAsia="나눔고딕" w:hAnsi="나눔고딕" w:cs="Times New Roman"/>
          <w:color w:val="000000" w:themeColor="text1"/>
          <w:sz w:val="20"/>
          <w:szCs w:val="20"/>
        </w:rPr>
        <w:t>p&lt;.01</w:t>
      </w:r>
      <w:r w:rsidR="00C453F9" w:rsidRPr="00F02FE1">
        <w:rPr>
          <w:rFonts w:ascii="나눔고딕" w:eastAsia="나눔고딕" w:hAnsi="나눔고딕" w:cs="Times New Roman"/>
          <w:color w:val="000000" w:themeColor="text1"/>
          <w:sz w:val="20"/>
          <w:szCs w:val="20"/>
        </w:rPr>
        <w:t>)</w:t>
      </w:r>
      <w:r w:rsidR="001C5AAA" w:rsidRPr="00F02FE1">
        <w:rPr>
          <w:rFonts w:ascii="나눔고딕" w:eastAsia="나눔고딕" w:hAnsi="나눔고딕" w:cs="Times New Roman"/>
          <w:color w:val="000000" w:themeColor="text1"/>
          <w:sz w:val="20"/>
          <w:szCs w:val="20"/>
        </w:rPr>
        <w:t>,</w:t>
      </w:r>
      <w:r w:rsidR="00C453F9" w:rsidRPr="00F02FE1">
        <w:rPr>
          <w:rFonts w:ascii="나눔고딕" w:eastAsia="나눔고딕" w:hAnsi="나눔고딕" w:cs="Times New Roman"/>
          <w:color w:val="000000" w:themeColor="text1"/>
          <w:sz w:val="20"/>
          <w:szCs w:val="20"/>
        </w:rPr>
        <w:t xml:space="preserve"> while </w:t>
      </w:r>
      <w:r w:rsidR="00A76E6F" w:rsidRPr="00F02FE1">
        <w:rPr>
          <w:rFonts w:ascii="나눔고딕" w:eastAsia="나눔고딕" w:hAnsi="나눔고딕" w:cs="Times New Roman"/>
          <w:color w:val="000000" w:themeColor="text1"/>
          <w:sz w:val="20"/>
          <w:szCs w:val="20"/>
        </w:rPr>
        <w:t>AI</w:t>
      </w:r>
      <w:r w:rsidR="001C2F87" w:rsidRPr="00F02FE1">
        <w:rPr>
          <w:rFonts w:ascii="나눔고딕" w:eastAsia="나눔고딕" w:hAnsi="나눔고딕" w:cs="Times New Roman"/>
          <w:color w:val="000000" w:themeColor="text1"/>
          <w:sz w:val="20"/>
          <w:szCs w:val="20"/>
        </w:rPr>
        <w:t xml:space="preserve"> </w:t>
      </w:r>
      <w:r w:rsidR="00407B38" w:rsidRPr="00F02FE1">
        <w:rPr>
          <w:rFonts w:ascii="나눔고딕" w:eastAsia="나눔고딕" w:hAnsi="나눔고딕" w:cs="Times New Roman"/>
          <w:color w:val="000000" w:themeColor="text1"/>
          <w:sz w:val="20"/>
          <w:szCs w:val="20"/>
        </w:rPr>
        <w:t xml:space="preserve">of GRF </w:t>
      </w:r>
      <w:r w:rsidR="00A76E6F" w:rsidRPr="00F02FE1">
        <w:rPr>
          <w:rFonts w:ascii="나눔고딕" w:eastAsia="나눔고딕" w:hAnsi="나눔고딕" w:cs="Times New Roman"/>
          <w:color w:val="000000" w:themeColor="text1"/>
          <w:sz w:val="20"/>
          <w:szCs w:val="20"/>
        </w:rPr>
        <w:t>time variables showed no significant correlation with MCA or ACA</w:t>
      </w:r>
      <w:r w:rsidR="001C5AAA" w:rsidRPr="00F02FE1">
        <w:rPr>
          <w:rFonts w:ascii="나눔고딕" w:eastAsia="나눔고딕" w:hAnsi="나눔고딕" w:cs="Times New Roman"/>
          <w:color w:val="000000" w:themeColor="text1"/>
          <w:sz w:val="20"/>
          <w:szCs w:val="20"/>
        </w:rPr>
        <w:t xml:space="preserve">. </w:t>
      </w:r>
      <w:r w:rsidR="000B4855" w:rsidRPr="00F02FE1">
        <w:rPr>
          <w:rFonts w:ascii="나눔고딕" w:eastAsia="나눔고딕" w:hAnsi="나눔고딕" w:cs="Times New Roman"/>
          <w:color w:val="000000" w:themeColor="text1"/>
          <w:sz w:val="20"/>
          <w:szCs w:val="20"/>
        </w:rPr>
        <w:t xml:space="preserve">In contrast, </w:t>
      </w:r>
      <w:r w:rsidR="00A76E6F" w:rsidRPr="00F02FE1">
        <w:rPr>
          <w:rFonts w:ascii="나눔고딕" w:eastAsia="나눔고딕" w:hAnsi="나눔고딕" w:cs="Times New Roman"/>
          <w:color w:val="000000" w:themeColor="text1"/>
          <w:sz w:val="20"/>
          <w:szCs w:val="20"/>
        </w:rPr>
        <w:t>AI</w:t>
      </w:r>
      <w:r w:rsidR="00993B2C" w:rsidRPr="00F02FE1">
        <w:rPr>
          <w:rFonts w:ascii="나눔고딕" w:eastAsia="나눔고딕" w:hAnsi="나눔고딕" w:cs="Times New Roman"/>
          <w:color w:val="000000" w:themeColor="text1"/>
          <w:sz w:val="20"/>
          <w:szCs w:val="20"/>
        </w:rPr>
        <w:t xml:space="preserve"> of</w:t>
      </w:r>
      <w:r w:rsidR="001C2F87" w:rsidRPr="00F02FE1">
        <w:rPr>
          <w:rFonts w:ascii="나눔고딕" w:eastAsia="나눔고딕" w:hAnsi="나눔고딕" w:cs="Times New Roman"/>
          <w:color w:val="000000" w:themeColor="text1"/>
          <w:sz w:val="20"/>
          <w:szCs w:val="20"/>
        </w:rPr>
        <w:t xml:space="preserve"> </w:t>
      </w:r>
      <w:r w:rsidR="00993B2C" w:rsidRPr="00F02FE1">
        <w:rPr>
          <w:rFonts w:ascii="나눔고딕" w:eastAsia="나눔고딕" w:hAnsi="나눔고딕" w:cs="Times New Roman"/>
          <w:color w:val="000000" w:themeColor="text1"/>
          <w:sz w:val="20"/>
          <w:szCs w:val="20"/>
        </w:rPr>
        <w:t xml:space="preserve">GRF </w:t>
      </w:r>
      <w:r w:rsidR="00A76E6F" w:rsidRPr="00F02FE1">
        <w:rPr>
          <w:rFonts w:ascii="나눔고딕" w:eastAsia="나눔고딕" w:hAnsi="나눔고딕" w:cs="Times New Roman"/>
          <w:color w:val="000000" w:themeColor="text1"/>
          <w:sz w:val="20"/>
          <w:szCs w:val="20"/>
        </w:rPr>
        <w:t xml:space="preserve">time variables </w:t>
      </w:r>
      <w:r w:rsidR="006E17EC" w:rsidRPr="00F02FE1">
        <w:rPr>
          <w:rFonts w:ascii="나눔고딕" w:eastAsia="나눔고딕" w:hAnsi="나눔고딕" w:cs="Times New Roman"/>
          <w:color w:val="000000" w:themeColor="text1"/>
          <w:sz w:val="20"/>
          <w:szCs w:val="20"/>
        </w:rPr>
        <w:t>positively correlated</w:t>
      </w:r>
      <w:r w:rsidR="005D1361" w:rsidRPr="00F02FE1">
        <w:rPr>
          <w:rFonts w:ascii="나눔고딕" w:eastAsia="나눔고딕" w:hAnsi="나눔고딕" w:cs="Times New Roman"/>
          <w:color w:val="000000" w:themeColor="text1"/>
          <w:sz w:val="20"/>
          <w:szCs w:val="20"/>
        </w:rPr>
        <w:t xml:space="preserve"> </w:t>
      </w:r>
      <w:r w:rsidR="000B4855" w:rsidRPr="00F02FE1">
        <w:rPr>
          <w:rFonts w:ascii="나눔고딕" w:eastAsia="나눔고딕" w:hAnsi="나눔고딕" w:cs="Times New Roman"/>
          <w:color w:val="000000" w:themeColor="text1"/>
          <w:sz w:val="20"/>
          <w:szCs w:val="20"/>
        </w:rPr>
        <w:t>with PT</w:t>
      </w:r>
      <w:r w:rsidR="00C453F9" w:rsidRPr="00F02FE1">
        <w:rPr>
          <w:rFonts w:ascii="나눔고딕" w:eastAsia="나눔고딕" w:hAnsi="나눔고딕" w:cs="Times New Roman"/>
          <w:color w:val="000000" w:themeColor="text1"/>
          <w:sz w:val="20"/>
          <w:szCs w:val="20"/>
        </w:rPr>
        <w:t xml:space="preserve"> (</w:t>
      </w:r>
      <w:r w:rsidR="00A31F84" w:rsidRPr="00F02FE1">
        <w:rPr>
          <w:rFonts w:ascii="나눔고딕" w:eastAsia="나눔고딕" w:hAnsi="나눔고딕" w:cs="Times New Roman"/>
          <w:color w:val="000000" w:themeColor="text1"/>
          <w:sz w:val="20"/>
          <w:szCs w:val="20"/>
        </w:rPr>
        <w:t>r= 0.</w:t>
      </w:r>
      <w:r w:rsidR="00A05C8C" w:rsidRPr="00F02FE1">
        <w:rPr>
          <w:rFonts w:ascii="나눔고딕" w:eastAsia="나눔고딕" w:hAnsi="나눔고딕" w:cs="Times New Roman"/>
          <w:color w:val="000000" w:themeColor="text1"/>
          <w:sz w:val="20"/>
          <w:szCs w:val="20"/>
        </w:rPr>
        <w:t xml:space="preserve">611 for braking time, r=0.711 for propulsion time and r= 0.829 for stance </w:t>
      </w:r>
      <w:proofErr w:type="gramStart"/>
      <w:r w:rsidR="00A05C8C" w:rsidRPr="00F02FE1">
        <w:rPr>
          <w:rFonts w:ascii="나눔고딕" w:eastAsia="나눔고딕" w:hAnsi="나눔고딕" w:cs="Times New Roman"/>
          <w:color w:val="000000" w:themeColor="text1"/>
          <w:sz w:val="20"/>
          <w:szCs w:val="20"/>
        </w:rPr>
        <w:t xml:space="preserve">time </w:t>
      </w:r>
      <w:r w:rsidR="00A31F84" w:rsidRPr="00F02FE1">
        <w:rPr>
          <w:rFonts w:ascii="나눔고딕" w:eastAsia="나눔고딕" w:hAnsi="나눔고딕" w:cs="Times New Roman"/>
          <w:color w:val="000000" w:themeColor="text1"/>
          <w:sz w:val="20"/>
          <w:szCs w:val="20"/>
        </w:rPr>
        <w:t>,</w:t>
      </w:r>
      <w:proofErr w:type="gramEnd"/>
      <w:r w:rsidR="00A31F84" w:rsidRPr="00F02FE1">
        <w:rPr>
          <w:rFonts w:ascii="나눔고딕" w:eastAsia="나눔고딕" w:hAnsi="나눔고딕" w:cs="Times New Roman"/>
          <w:color w:val="000000" w:themeColor="text1"/>
          <w:sz w:val="20"/>
          <w:szCs w:val="20"/>
        </w:rPr>
        <w:t xml:space="preserve"> </w:t>
      </w:r>
      <w:r w:rsidR="00C453F9" w:rsidRPr="00F02FE1">
        <w:rPr>
          <w:rFonts w:ascii="나눔고딕" w:eastAsia="나눔고딕" w:hAnsi="나눔고딕" w:cs="Times New Roman"/>
          <w:color w:val="000000" w:themeColor="text1"/>
          <w:sz w:val="20"/>
          <w:szCs w:val="20"/>
        </w:rPr>
        <w:t>p&lt;.0</w:t>
      </w:r>
      <w:r w:rsidR="00F15F63" w:rsidRPr="00F02FE1">
        <w:rPr>
          <w:rFonts w:ascii="나눔고딕" w:eastAsia="나눔고딕" w:hAnsi="나눔고딕" w:cs="Times New Roman"/>
          <w:color w:val="000000" w:themeColor="text1"/>
          <w:sz w:val="20"/>
          <w:szCs w:val="20"/>
        </w:rPr>
        <w:t>1</w:t>
      </w:r>
      <w:r w:rsidR="00C453F9" w:rsidRPr="00F02FE1">
        <w:rPr>
          <w:rFonts w:ascii="나눔고딕" w:eastAsia="나눔고딕" w:hAnsi="나눔고딕" w:cs="Times New Roman"/>
          <w:color w:val="000000" w:themeColor="text1"/>
          <w:sz w:val="20"/>
          <w:szCs w:val="20"/>
        </w:rPr>
        <w:t>)</w:t>
      </w:r>
      <w:r w:rsidR="005E30A1" w:rsidRPr="00F02FE1">
        <w:rPr>
          <w:rFonts w:ascii="나눔고딕" w:eastAsia="나눔고딕" w:hAnsi="나눔고딕" w:cs="Times New Roman"/>
          <w:color w:val="000000" w:themeColor="text1"/>
          <w:sz w:val="20"/>
          <w:szCs w:val="20"/>
        </w:rPr>
        <w:t xml:space="preserve"> during stance phase. </w:t>
      </w:r>
    </w:p>
    <w:p w:rsidR="00A76E6F" w:rsidRPr="00F02FE1" w:rsidRDefault="00C807B7" w:rsidP="00345FE5">
      <w:pPr>
        <w:rPr>
          <w:rFonts w:ascii="나눔고딕" w:eastAsia="나눔고딕" w:hAnsi="나눔고딕" w:cs="Times New Roman"/>
          <w:color w:val="000000" w:themeColor="text1"/>
          <w:sz w:val="20"/>
          <w:szCs w:val="20"/>
        </w:rPr>
      </w:pPr>
      <w:r w:rsidRPr="00F02FE1">
        <w:rPr>
          <w:rFonts w:ascii="나눔고딕" w:eastAsia="나눔고딕" w:hAnsi="나눔고딕" w:cs="Times New Roman"/>
          <w:b/>
          <w:color w:val="000000" w:themeColor="text1"/>
          <w:sz w:val="20"/>
          <w:szCs w:val="20"/>
        </w:rPr>
        <w:t>Conclusion</w:t>
      </w:r>
      <w:r w:rsidR="008C72F7" w:rsidRPr="00F02FE1">
        <w:rPr>
          <w:rFonts w:ascii="나눔고딕" w:eastAsia="나눔고딕" w:hAnsi="나눔고딕" w:cs="Times New Roman"/>
          <w:b/>
          <w:color w:val="000000" w:themeColor="text1"/>
          <w:sz w:val="20"/>
          <w:szCs w:val="20"/>
        </w:rPr>
        <w:t>:</w:t>
      </w:r>
      <w:r w:rsidR="008C72F7" w:rsidRPr="00F02FE1">
        <w:rPr>
          <w:rFonts w:ascii="나눔고딕" w:eastAsia="나눔고딕" w:hAnsi="나눔고딕" w:cs="Times New Roman"/>
          <w:color w:val="000000" w:themeColor="text1"/>
          <w:sz w:val="20"/>
          <w:szCs w:val="20"/>
        </w:rPr>
        <w:t xml:space="preserve"> </w:t>
      </w:r>
      <w:bookmarkEnd w:id="1"/>
      <w:bookmarkEnd w:id="2"/>
      <w:r w:rsidR="00A76E6F" w:rsidRPr="00F02FE1">
        <w:rPr>
          <w:rFonts w:ascii="나눔고딕" w:eastAsia="나눔고딕" w:hAnsi="나눔고딕" w:cs="Times New Roman"/>
          <w:color w:val="000000" w:themeColor="text1"/>
          <w:sz w:val="20"/>
          <w:szCs w:val="20"/>
        </w:rPr>
        <w:t xml:space="preserve">We concluded that the spinal deformity </w:t>
      </w:r>
      <w:r w:rsidR="00407B38" w:rsidRPr="00F02FE1">
        <w:rPr>
          <w:rFonts w:ascii="나눔고딕" w:eastAsia="나눔고딕" w:hAnsi="나눔고딕" w:cs="Times New Roman"/>
          <w:color w:val="000000" w:themeColor="text1"/>
          <w:sz w:val="20"/>
          <w:szCs w:val="20"/>
        </w:rPr>
        <w:t xml:space="preserve">of </w:t>
      </w:r>
      <w:r w:rsidR="00C453F9" w:rsidRPr="00F02FE1">
        <w:rPr>
          <w:rFonts w:ascii="나눔고딕" w:eastAsia="나눔고딕" w:hAnsi="나눔고딕" w:cs="Times New Roman"/>
          <w:color w:val="000000" w:themeColor="text1"/>
          <w:sz w:val="20"/>
          <w:szCs w:val="20"/>
        </w:rPr>
        <w:t>AIS</w:t>
      </w:r>
      <w:r w:rsidR="00407B38" w:rsidRPr="00F02FE1">
        <w:rPr>
          <w:rFonts w:ascii="나눔고딕" w:eastAsia="나눔고딕" w:hAnsi="나눔고딕" w:cs="Times New Roman"/>
          <w:color w:val="000000" w:themeColor="text1"/>
          <w:sz w:val="20"/>
          <w:szCs w:val="20"/>
        </w:rPr>
        <w:t xml:space="preserve"> patients </w:t>
      </w:r>
      <w:r w:rsidR="00A76E6F" w:rsidRPr="00F02FE1">
        <w:rPr>
          <w:rFonts w:ascii="나눔고딕" w:eastAsia="나눔고딕" w:hAnsi="나눔고딕" w:cs="Times New Roman"/>
          <w:color w:val="000000" w:themeColor="text1"/>
          <w:sz w:val="20"/>
          <w:szCs w:val="20"/>
        </w:rPr>
        <w:t xml:space="preserve">estimated </w:t>
      </w:r>
      <w:r w:rsidR="00427624" w:rsidRPr="00F02FE1">
        <w:rPr>
          <w:rFonts w:ascii="나눔고딕" w:eastAsia="나눔고딕" w:hAnsi="나눔고딕" w:cs="Times New Roman"/>
          <w:color w:val="000000" w:themeColor="text1"/>
          <w:sz w:val="20"/>
          <w:szCs w:val="20"/>
        </w:rPr>
        <w:t>using the</w:t>
      </w:r>
      <w:r w:rsidR="00A76E6F" w:rsidRPr="00F02FE1">
        <w:rPr>
          <w:rFonts w:ascii="나눔고딕" w:eastAsia="나눔고딕" w:hAnsi="나눔고딕" w:cs="Times New Roman"/>
          <w:color w:val="000000" w:themeColor="text1"/>
          <w:sz w:val="20"/>
          <w:szCs w:val="20"/>
        </w:rPr>
        <w:t xml:space="preserve"> </w:t>
      </w:r>
      <w:r w:rsidR="00731F09" w:rsidRPr="00F02FE1">
        <w:rPr>
          <w:rFonts w:ascii="나눔고딕" w:eastAsia="나눔고딕" w:hAnsi="나눔고딕" w:cs="Times New Roman"/>
          <w:color w:val="000000" w:themeColor="text1"/>
          <w:sz w:val="20"/>
          <w:szCs w:val="20"/>
        </w:rPr>
        <w:t xml:space="preserve">maximum and adjusted </w:t>
      </w:r>
      <w:r w:rsidR="00407B38" w:rsidRPr="00F02FE1">
        <w:rPr>
          <w:rFonts w:ascii="나눔고딕" w:eastAsia="나눔고딕" w:hAnsi="나눔고딕" w:cs="Times New Roman"/>
          <w:color w:val="000000" w:themeColor="text1"/>
          <w:sz w:val="20"/>
          <w:szCs w:val="20"/>
        </w:rPr>
        <w:t>Cobb’s angles</w:t>
      </w:r>
      <w:r w:rsidR="00A76E6F" w:rsidRPr="00F02FE1">
        <w:rPr>
          <w:rFonts w:ascii="나눔고딕" w:eastAsia="나눔고딕" w:hAnsi="나눔고딕" w:cs="Times New Roman"/>
          <w:color w:val="000000" w:themeColor="text1"/>
          <w:sz w:val="20"/>
          <w:szCs w:val="20"/>
        </w:rPr>
        <w:t xml:space="preserve"> is generally associated with </w:t>
      </w:r>
      <w:r w:rsidR="006E17EC" w:rsidRPr="00F02FE1">
        <w:rPr>
          <w:rFonts w:ascii="나눔고딕" w:eastAsia="나눔고딕" w:hAnsi="나눔고딕" w:cs="Times New Roman"/>
          <w:color w:val="000000" w:themeColor="text1"/>
          <w:sz w:val="20"/>
          <w:szCs w:val="20"/>
        </w:rPr>
        <w:t xml:space="preserve">greater </w:t>
      </w:r>
      <w:r w:rsidR="00A76E6F" w:rsidRPr="00F02FE1">
        <w:rPr>
          <w:rFonts w:ascii="나눔고딕" w:eastAsia="나눔고딕" w:hAnsi="나눔고딕" w:cs="Times New Roman"/>
          <w:color w:val="000000" w:themeColor="text1"/>
          <w:sz w:val="20"/>
          <w:szCs w:val="20"/>
        </w:rPr>
        <w:t xml:space="preserve">asymmetry of GRF </w:t>
      </w:r>
      <w:r w:rsidR="00407B38" w:rsidRPr="00F02FE1">
        <w:rPr>
          <w:rFonts w:ascii="나눔고딕" w:eastAsia="나눔고딕" w:hAnsi="나눔고딕" w:cs="Times New Roman"/>
          <w:color w:val="000000" w:themeColor="text1"/>
          <w:sz w:val="20"/>
          <w:szCs w:val="20"/>
        </w:rPr>
        <w:t>magnitudes in walking</w:t>
      </w:r>
      <w:r w:rsidR="00A76E6F" w:rsidRPr="00F02FE1">
        <w:rPr>
          <w:rFonts w:ascii="나눔고딕" w:eastAsia="나눔고딕" w:hAnsi="나눔고딕" w:cs="Times New Roman"/>
          <w:color w:val="000000" w:themeColor="text1"/>
          <w:sz w:val="20"/>
          <w:szCs w:val="20"/>
        </w:rPr>
        <w:t xml:space="preserve">, while the </w:t>
      </w:r>
      <w:r w:rsidR="00AE5985" w:rsidRPr="00F02FE1">
        <w:rPr>
          <w:rFonts w:ascii="나눔고딕" w:eastAsia="나눔고딕" w:hAnsi="나눔고딕" w:cs="Times New Roman"/>
          <w:color w:val="000000" w:themeColor="text1"/>
          <w:sz w:val="20"/>
          <w:szCs w:val="20"/>
        </w:rPr>
        <w:t xml:space="preserve">pelvic tilt </w:t>
      </w:r>
      <w:r w:rsidR="00A76E6F" w:rsidRPr="00F02FE1">
        <w:rPr>
          <w:rFonts w:ascii="나눔고딕" w:eastAsia="나눔고딕" w:hAnsi="나눔고딕" w:cs="Times New Roman"/>
          <w:color w:val="000000" w:themeColor="text1"/>
          <w:sz w:val="20"/>
          <w:szCs w:val="20"/>
        </w:rPr>
        <w:t xml:space="preserve">is associated with the </w:t>
      </w:r>
      <w:r w:rsidR="006E17EC" w:rsidRPr="00F02FE1">
        <w:rPr>
          <w:rFonts w:ascii="나눔고딕" w:eastAsia="나눔고딕" w:hAnsi="나눔고딕" w:cs="Times New Roman"/>
          <w:color w:val="000000" w:themeColor="text1"/>
          <w:sz w:val="20"/>
          <w:szCs w:val="20"/>
        </w:rPr>
        <w:t xml:space="preserve">greater </w:t>
      </w:r>
      <w:r w:rsidR="00A76E6F" w:rsidRPr="00F02FE1">
        <w:rPr>
          <w:rFonts w:ascii="나눔고딕" w:eastAsia="나눔고딕" w:hAnsi="나눔고딕" w:cs="Times New Roman"/>
          <w:color w:val="000000" w:themeColor="text1"/>
          <w:sz w:val="20"/>
          <w:szCs w:val="20"/>
        </w:rPr>
        <w:t xml:space="preserve">asymmetry of </w:t>
      </w:r>
      <w:r w:rsidR="00407B38" w:rsidRPr="00F02FE1">
        <w:rPr>
          <w:rFonts w:ascii="나눔고딕" w:eastAsia="나눔고딕" w:hAnsi="나눔고딕" w:cs="Times New Roman"/>
          <w:color w:val="000000" w:themeColor="text1"/>
          <w:sz w:val="20"/>
          <w:szCs w:val="20"/>
        </w:rPr>
        <w:t xml:space="preserve">GRF </w:t>
      </w:r>
      <w:r w:rsidR="00A76E6F" w:rsidRPr="00F02FE1">
        <w:rPr>
          <w:rFonts w:ascii="나눔고딕" w:eastAsia="나눔고딕" w:hAnsi="나눔고딕" w:cs="Times New Roman"/>
          <w:color w:val="000000" w:themeColor="text1"/>
          <w:sz w:val="20"/>
          <w:szCs w:val="20"/>
        </w:rPr>
        <w:t>time variables</w:t>
      </w:r>
      <w:r w:rsidR="00407B38" w:rsidRPr="00F02FE1">
        <w:rPr>
          <w:rFonts w:ascii="나눔고딕" w:eastAsia="나눔고딕" w:hAnsi="나눔고딕" w:cs="Times New Roman"/>
          <w:color w:val="000000" w:themeColor="text1"/>
          <w:sz w:val="20"/>
          <w:szCs w:val="20"/>
        </w:rPr>
        <w:t xml:space="preserve">. </w:t>
      </w:r>
    </w:p>
    <w:p w:rsidR="00156C9E" w:rsidRPr="00F02FE1" w:rsidRDefault="00156C9E" w:rsidP="00345FE5">
      <w:pPr>
        <w:rPr>
          <w:rFonts w:ascii="나눔고딕" w:eastAsia="나눔고딕" w:hAnsi="나눔고딕" w:cs="Times New Roman"/>
          <w:b/>
          <w:color w:val="000000" w:themeColor="text1"/>
          <w:sz w:val="20"/>
          <w:szCs w:val="20"/>
        </w:rPr>
      </w:pPr>
    </w:p>
    <w:p w:rsidR="00810B7B" w:rsidRPr="00F02FE1" w:rsidRDefault="002164A0" w:rsidP="00345FE5">
      <w:pPr>
        <w:rPr>
          <w:rFonts w:ascii="나눔고딕" w:eastAsia="나눔고딕" w:hAnsi="나눔고딕" w:cs="Times New Roman"/>
          <w:color w:val="000000" w:themeColor="text1"/>
          <w:sz w:val="20"/>
          <w:szCs w:val="20"/>
        </w:rPr>
      </w:pPr>
      <w:proofErr w:type="gramStart"/>
      <w:r>
        <w:rPr>
          <w:rFonts w:ascii="나눔고딕" w:eastAsia="나눔고딕" w:hAnsi="나눔고딕" w:cs="Times New Roman"/>
          <w:i/>
          <w:color w:val="000000" w:themeColor="text1"/>
          <w:sz w:val="20"/>
          <w:szCs w:val="20"/>
        </w:rPr>
        <w:t>Keywords</w:t>
      </w:r>
      <w:r w:rsidR="0021763A" w:rsidRPr="00F02FE1">
        <w:rPr>
          <w:rFonts w:ascii="나눔고딕" w:eastAsia="나눔고딕" w:hAnsi="나눔고딕" w:cs="Times New Roman"/>
          <w:i/>
          <w:color w:val="000000" w:themeColor="text1"/>
          <w:sz w:val="20"/>
          <w:szCs w:val="20"/>
        </w:rPr>
        <w:t xml:space="preserve"> </w:t>
      </w:r>
      <w:r w:rsidR="008C72F7" w:rsidRPr="00F02FE1">
        <w:rPr>
          <w:rFonts w:ascii="나눔고딕" w:eastAsia="나눔고딕" w:hAnsi="나눔고딕" w:cs="Times New Roman"/>
          <w:b/>
          <w:color w:val="000000" w:themeColor="text1"/>
          <w:sz w:val="20"/>
          <w:szCs w:val="20"/>
        </w:rPr>
        <w:t>:</w:t>
      </w:r>
      <w:proofErr w:type="gramEnd"/>
      <w:r w:rsidR="008C72F7" w:rsidRPr="00F02FE1">
        <w:rPr>
          <w:rFonts w:ascii="나눔고딕" w:eastAsia="나눔고딕" w:hAnsi="나눔고딕" w:cs="Times New Roman"/>
          <w:color w:val="000000" w:themeColor="text1"/>
          <w:sz w:val="20"/>
          <w:szCs w:val="20"/>
        </w:rPr>
        <w:t xml:space="preserve"> </w:t>
      </w:r>
      <w:bookmarkStart w:id="3" w:name="OLE_LINK1"/>
      <w:bookmarkStart w:id="4" w:name="OLE_LINK2"/>
      <w:r w:rsidR="00C807B7" w:rsidRPr="00F02FE1">
        <w:rPr>
          <w:rFonts w:ascii="나눔고딕" w:eastAsia="나눔고딕" w:hAnsi="나눔고딕" w:cs="Times New Roman"/>
          <w:color w:val="000000" w:themeColor="text1"/>
          <w:sz w:val="20"/>
          <w:szCs w:val="20"/>
        </w:rPr>
        <w:t>S</w:t>
      </w:r>
      <w:r w:rsidR="00A76E6F" w:rsidRPr="00F02FE1">
        <w:rPr>
          <w:rFonts w:ascii="나눔고딕" w:eastAsia="나눔고딕" w:hAnsi="나눔고딕" w:cs="Times New Roman"/>
          <w:color w:val="000000" w:themeColor="text1"/>
          <w:sz w:val="20"/>
          <w:szCs w:val="20"/>
        </w:rPr>
        <w:t>coliosis</w:t>
      </w:r>
      <w:r w:rsidR="00C807B7" w:rsidRPr="00F02FE1">
        <w:rPr>
          <w:rFonts w:ascii="나눔고딕" w:eastAsia="나눔고딕" w:hAnsi="나눔고딕" w:cs="Times New Roman"/>
          <w:color w:val="000000" w:themeColor="text1"/>
          <w:sz w:val="20"/>
          <w:szCs w:val="20"/>
        </w:rPr>
        <w:t>, G</w:t>
      </w:r>
      <w:r w:rsidR="00407B38" w:rsidRPr="00F02FE1">
        <w:rPr>
          <w:rFonts w:ascii="나눔고딕" w:eastAsia="나눔고딕" w:hAnsi="나눔고딕" w:cs="Times New Roman"/>
          <w:color w:val="000000" w:themeColor="text1"/>
          <w:sz w:val="20"/>
          <w:szCs w:val="20"/>
        </w:rPr>
        <w:t xml:space="preserve">ait </w:t>
      </w:r>
      <w:r w:rsidR="00A76E6F" w:rsidRPr="00F02FE1">
        <w:rPr>
          <w:rFonts w:ascii="나눔고딕" w:eastAsia="나눔고딕" w:hAnsi="나눔고딕" w:cs="Times New Roman"/>
          <w:color w:val="000000" w:themeColor="text1"/>
          <w:sz w:val="20"/>
          <w:szCs w:val="20"/>
        </w:rPr>
        <w:t>asymmetry</w:t>
      </w:r>
      <w:r w:rsidR="00C807B7" w:rsidRPr="00F02FE1">
        <w:rPr>
          <w:rFonts w:ascii="나눔고딕" w:eastAsia="나눔고딕" w:hAnsi="나눔고딕" w:cs="Times New Roman"/>
          <w:color w:val="000000" w:themeColor="text1"/>
          <w:sz w:val="20"/>
          <w:szCs w:val="20"/>
        </w:rPr>
        <w:t>,</w:t>
      </w:r>
      <w:r w:rsidR="00A76E6F" w:rsidRPr="00F02FE1">
        <w:rPr>
          <w:rFonts w:ascii="나눔고딕" w:eastAsia="나눔고딕" w:hAnsi="나눔고딕" w:cs="Times New Roman"/>
          <w:color w:val="000000" w:themeColor="text1"/>
          <w:sz w:val="20"/>
          <w:szCs w:val="20"/>
        </w:rPr>
        <w:t xml:space="preserve"> Cobb’s angle</w:t>
      </w:r>
      <w:r w:rsidR="00C807B7" w:rsidRPr="00F02FE1">
        <w:rPr>
          <w:rFonts w:ascii="나눔고딕" w:eastAsia="나눔고딕" w:hAnsi="나눔고딕" w:cs="Times New Roman"/>
          <w:color w:val="000000" w:themeColor="text1"/>
          <w:sz w:val="20"/>
          <w:szCs w:val="20"/>
        </w:rPr>
        <w:t>, P</w:t>
      </w:r>
      <w:r w:rsidR="00A76E6F" w:rsidRPr="00F02FE1">
        <w:rPr>
          <w:rFonts w:ascii="나눔고딕" w:eastAsia="나눔고딕" w:hAnsi="나눔고딕" w:cs="Times New Roman"/>
          <w:color w:val="000000" w:themeColor="text1"/>
          <w:sz w:val="20"/>
          <w:szCs w:val="20"/>
        </w:rPr>
        <w:t xml:space="preserve">elvic </w:t>
      </w:r>
      <w:bookmarkEnd w:id="3"/>
      <w:bookmarkEnd w:id="4"/>
      <w:r w:rsidR="00407B38" w:rsidRPr="00F02FE1">
        <w:rPr>
          <w:rFonts w:ascii="나눔고딕" w:eastAsia="나눔고딕" w:hAnsi="나눔고딕" w:cs="Times New Roman"/>
          <w:color w:val="000000" w:themeColor="text1"/>
          <w:sz w:val="20"/>
          <w:szCs w:val="20"/>
        </w:rPr>
        <w:t>tilt</w:t>
      </w:r>
      <w:r w:rsidR="00C807B7" w:rsidRPr="00F02FE1">
        <w:rPr>
          <w:rFonts w:ascii="나눔고딕" w:eastAsia="나눔고딕" w:hAnsi="나눔고딕" w:cs="Times New Roman"/>
          <w:color w:val="000000" w:themeColor="text1"/>
          <w:sz w:val="20"/>
          <w:szCs w:val="20"/>
        </w:rPr>
        <w:t>,</w:t>
      </w:r>
      <w:r w:rsidR="009B79A2" w:rsidRPr="00F02FE1">
        <w:rPr>
          <w:rFonts w:ascii="나눔고딕" w:eastAsia="나눔고딕" w:hAnsi="나눔고딕" w:cs="Times New Roman"/>
          <w:color w:val="000000" w:themeColor="text1"/>
          <w:sz w:val="20"/>
          <w:szCs w:val="20"/>
        </w:rPr>
        <w:t xml:space="preserve"> GRF</w:t>
      </w:r>
    </w:p>
    <w:p w:rsidR="002C3153" w:rsidRDefault="002C3153" w:rsidP="00345FE5">
      <w:pPr>
        <w:jc w:val="both"/>
        <w:rPr>
          <w:rFonts w:ascii="나눔고딕" w:eastAsia="나눔고딕" w:hAnsi="나눔고딕" w:cs="Times New Roman"/>
          <w:b/>
          <w:color w:val="000000" w:themeColor="text1"/>
          <w:sz w:val="20"/>
          <w:szCs w:val="20"/>
        </w:rPr>
      </w:pPr>
    </w:p>
    <w:p w:rsidR="00810B7B" w:rsidRPr="00F02FE1" w:rsidRDefault="007A1FFC" w:rsidP="00345FE5">
      <w:pPr>
        <w:jc w:val="both"/>
        <w:rPr>
          <w:rFonts w:ascii="나눔고딕" w:eastAsia="나눔고딕" w:hAnsi="나눔고딕" w:cs="Times New Roman"/>
          <w:b/>
          <w:color w:val="000000" w:themeColor="text1"/>
          <w:sz w:val="20"/>
          <w:szCs w:val="20"/>
        </w:rPr>
      </w:pPr>
      <w:r w:rsidRPr="00F02FE1">
        <w:rPr>
          <w:rFonts w:ascii="나눔고딕" w:eastAsia="나눔고딕" w:hAnsi="나눔고딕" w:cs="Times New Roman"/>
          <w:b/>
          <w:color w:val="000000" w:themeColor="text1"/>
          <w:sz w:val="20"/>
          <w:szCs w:val="20"/>
        </w:rPr>
        <w:t>Introduction</w:t>
      </w:r>
    </w:p>
    <w:p w:rsidR="0021763A" w:rsidRPr="00F02FE1" w:rsidRDefault="0021763A" w:rsidP="00345FE5">
      <w:pPr>
        <w:ind w:firstLine="720"/>
        <w:jc w:val="both"/>
        <w:rPr>
          <w:rFonts w:ascii="나눔고딕" w:eastAsia="나눔고딕" w:hAnsi="나눔고딕" w:cs="Times New Roman"/>
          <w:color w:val="000000" w:themeColor="text1"/>
          <w:sz w:val="20"/>
          <w:szCs w:val="20"/>
        </w:rPr>
      </w:pPr>
    </w:p>
    <w:p w:rsidR="000F1B35" w:rsidRPr="00F02FE1" w:rsidRDefault="00D751C9"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Adolescent idiopathic scoliosis (AIS)</w:t>
      </w:r>
      <w:r w:rsidR="00C348D1" w:rsidRPr="00F02FE1">
        <w:rPr>
          <w:rFonts w:ascii="나눔고딕" w:eastAsia="나눔고딕" w:hAnsi="나눔고딕" w:cs="Times New Roman"/>
          <w:color w:val="000000" w:themeColor="text1"/>
          <w:sz w:val="20"/>
          <w:szCs w:val="20"/>
        </w:rPr>
        <w:t xml:space="preserve"> is</w:t>
      </w:r>
      <w:r w:rsidRPr="00F02FE1">
        <w:rPr>
          <w:rFonts w:ascii="나눔고딕" w:eastAsia="나눔고딕" w:hAnsi="나눔고딕" w:cs="Times New Roman"/>
          <w:color w:val="000000" w:themeColor="text1"/>
          <w:sz w:val="20"/>
          <w:szCs w:val="20"/>
        </w:rPr>
        <w:t xml:space="preserve"> a prevalent</w:t>
      </w:r>
      <w:r w:rsidR="0055481F" w:rsidRPr="00F02FE1">
        <w:rPr>
          <w:rFonts w:ascii="나눔고딕" w:eastAsia="나눔고딕" w:hAnsi="나눔고딕" w:cs="Times New Roman"/>
          <w:color w:val="000000" w:themeColor="text1"/>
          <w:sz w:val="20"/>
          <w:szCs w:val="20"/>
        </w:rPr>
        <w:t xml:space="preserve"> orthopedic</w:t>
      </w:r>
      <w:r w:rsidRPr="00F02FE1">
        <w:rPr>
          <w:rFonts w:ascii="나눔고딕" w:eastAsia="나눔고딕" w:hAnsi="나눔고딕" w:cs="Times New Roman"/>
          <w:color w:val="000000" w:themeColor="text1"/>
          <w:sz w:val="20"/>
          <w:szCs w:val="20"/>
        </w:rPr>
        <w:t xml:space="preserve"> </w:t>
      </w:r>
      <w:r w:rsidR="0055481F" w:rsidRPr="00F02FE1">
        <w:rPr>
          <w:rFonts w:ascii="나눔고딕" w:eastAsia="나눔고딕" w:hAnsi="나눔고딕" w:cs="Times New Roman"/>
          <w:color w:val="000000" w:themeColor="text1"/>
          <w:sz w:val="20"/>
          <w:szCs w:val="20"/>
        </w:rPr>
        <w:t xml:space="preserve">problem </w:t>
      </w:r>
      <w:r w:rsidRPr="00F02FE1">
        <w:rPr>
          <w:rFonts w:ascii="나눔고딕" w:eastAsia="나눔고딕" w:hAnsi="나눔고딕" w:cs="Times New Roman"/>
          <w:color w:val="000000" w:themeColor="text1"/>
          <w:sz w:val="20"/>
          <w:szCs w:val="20"/>
        </w:rPr>
        <w:t xml:space="preserve">in </w:t>
      </w:r>
      <w:r w:rsidR="00B61324" w:rsidRPr="00F02FE1">
        <w:rPr>
          <w:rFonts w:ascii="나눔고딕" w:eastAsia="나눔고딕" w:hAnsi="나눔고딕" w:cs="Times New Roman"/>
          <w:color w:val="000000" w:themeColor="text1"/>
          <w:sz w:val="20"/>
          <w:szCs w:val="20"/>
        </w:rPr>
        <w:t>children</w:t>
      </w:r>
      <w:r w:rsidRPr="00F02FE1">
        <w:rPr>
          <w:rFonts w:ascii="나눔고딕" w:eastAsia="나눔고딕" w:hAnsi="나눔고딕" w:cs="Times New Roman"/>
          <w:color w:val="000000" w:themeColor="text1"/>
          <w:sz w:val="20"/>
          <w:szCs w:val="20"/>
        </w:rPr>
        <w:t xml:space="preserve"> age</w:t>
      </w:r>
      <w:r w:rsidR="008D408C" w:rsidRPr="00F02FE1">
        <w:rPr>
          <w:rFonts w:ascii="나눔고딕" w:eastAsia="나눔고딕" w:hAnsi="나눔고딕" w:cs="Times New Roman"/>
          <w:color w:val="000000" w:themeColor="text1"/>
          <w:sz w:val="20"/>
          <w:szCs w:val="20"/>
        </w:rPr>
        <w:t>s</w:t>
      </w:r>
      <w:r w:rsidRPr="00F02FE1">
        <w:rPr>
          <w:rFonts w:ascii="나눔고딕" w:eastAsia="나눔고딕" w:hAnsi="나눔고딕" w:cs="Times New Roman"/>
          <w:color w:val="000000" w:themeColor="text1"/>
          <w:sz w:val="20"/>
          <w:szCs w:val="20"/>
        </w:rPr>
        <w:t xml:space="preserve"> 10 to 16</w:t>
      </w:r>
      <w:r w:rsidR="008D408C" w:rsidRPr="00F02FE1">
        <w:rPr>
          <w:rFonts w:ascii="나눔고딕" w:eastAsia="나눔고딕" w:hAnsi="나눔고딕" w:cs="Times New Roman"/>
          <w:color w:val="000000" w:themeColor="text1"/>
          <w:sz w:val="20"/>
          <w:szCs w:val="20"/>
        </w:rPr>
        <w:t xml:space="preserve"> years</w:t>
      </w:r>
      <w:r w:rsidR="00D52D8F" w:rsidRPr="00F02FE1">
        <w:rPr>
          <w:rFonts w:ascii="나눔고딕" w:eastAsia="나눔고딕" w:hAnsi="나눔고딕" w:cs="Times New Roman"/>
          <w:color w:val="000000" w:themeColor="text1"/>
          <w:sz w:val="20"/>
          <w:szCs w:val="20"/>
        </w:rPr>
        <w:t xml:space="preserve"> </w:t>
      </w:r>
      <w:r w:rsidR="00C27131" w:rsidRPr="00F02FE1">
        <w:rPr>
          <w:rFonts w:ascii="나눔고딕" w:eastAsia="나눔고딕" w:hAnsi="나눔고딕" w:cs="Times New Roman"/>
          <w:color w:val="000000" w:themeColor="text1"/>
          <w:sz w:val="20"/>
          <w:szCs w:val="20"/>
        </w:rPr>
        <w:fldChar w:fldCharType="begin">
          <w:fldData xml:space="preserve">PEVuZE5vdGU+PENpdGU+PEF1dGhvcj5XZWluc3RlaW48L0F1dGhvcj48WWVhcj4yMDA4PC9ZZWFy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</w:fldData>
        </w:fldChar>
      </w:r>
      <w:r w:rsidR="001D6EF6" w:rsidRPr="00F02FE1">
        <w:rPr>
          <w:rFonts w:ascii="나눔고딕" w:eastAsia="나눔고딕" w:hAnsi="나눔고딕" w:cs="Times New Roman"/>
          <w:color w:val="000000" w:themeColor="text1"/>
          <w:sz w:val="20"/>
          <w:szCs w:val="20"/>
        </w:rPr>
        <w:instrText xml:space="preserve"> ADDIN EN.CITE </w:instrText>
      </w:r>
      <w:r w:rsidR="00C27131" w:rsidRPr="00F02FE1">
        <w:rPr>
          <w:rFonts w:ascii="나눔고딕" w:eastAsia="나눔고딕" w:hAnsi="나눔고딕" w:cs="Times New Roman"/>
          <w:color w:val="000000" w:themeColor="text1"/>
          <w:sz w:val="20"/>
          <w:szCs w:val="20"/>
        </w:rPr>
        <w:fldChar w:fldCharType="begin">
          <w:fldData xml:space="preserve">PEVuZE5vdGU+PENpdGU+PEF1dGhvcj5XZWluc3RlaW48L0F1dGhvcj48WWVhcj4yMDA4PC9ZZWFy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</w:fldData>
        </w:fldChar>
      </w:r>
      <w:r w:rsidR="001D6EF6" w:rsidRPr="00F02FE1">
        <w:rPr>
          <w:rFonts w:ascii="나눔고딕" w:eastAsia="나눔고딕" w:hAnsi="나눔고딕" w:cs="Times New Roman"/>
          <w:color w:val="000000" w:themeColor="text1"/>
          <w:sz w:val="20"/>
          <w:szCs w:val="20"/>
        </w:rPr>
        <w:instrText xml:space="preserve"> ADDIN EN.CITE.DATA </w:instrText>
      </w:r>
      <w:r w:rsidR="00C27131" w:rsidRPr="00F02FE1">
        <w:rPr>
          <w:rFonts w:ascii="나눔고딕" w:eastAsia="나눔고딕" w:hAnsi="나눔고딕" w:cs="Times New Roman"/>
          <w:color w:val="000000" w:themeColor="text1"/>
          <w:sz w:val="20"/>
          <w:szCs w:val="20"/>
        </w:rPr>
      </w:r>
      <w:r w:rsidR="00C27131" w:rsidRPr="00F02FE1">
        <w:rPr>
          <w:rFonts w:ascii="나눔고딕" w:eastAsia="나눔고딕" w:hAnsi="나눔고딕" w:cs="Times New Roman"/>
          <w:color w:val="000000" w:themeColor="text1"/>
          <w:sz w:val="20"/>
          <w:szCs w:val="20"/>
        </w:rPr>
        <w:fldChar w:fldCharType="end"/>
      </w:r>
      <w:r w:rsidR="00C27131" w:rsidRPr="00F02FE1">
        <w:rPr>
          <w:rFonts w:ascii="나눔고딕" w:eastAsia="나눔고딕" w:hAnsi="나눔고딕" w:cs="Times New Roman"/>
          <w:color w:val="000000" w:themeColor="text1"/>
          <w:sz w:val="20"/>
          <w:szCs w:val="20"/>
        </w:rPr>
      </w:r>
      <w:r w:rsidR="00C27131" w:rsidRPr="00F02FE1">
        <w:rPr>
          <w:rFonts w:ascii="나눔고딕" w:eastAsia="나눔고딕" w:hAnsi="나눔고딕" w:cs="Times New Roman"/>
          <w:color w:val="000000" w:themeColor="text1"/>
          <w:sz w:val="20"/>
          <w:szCs w:val="20"/>
        </w:rPr>
        <w:fldChar w:fldCharType="separate"/>
      </w:r>
      <w:r w:rsidR="001D6EF6" w:rsidRPr="00F02FE1">
        <w:rPr>
          <w:rFonts w:ascii="나눔고딕" w:eastAsia="나눔고딕" w:hAnsi="나눔고딕" w:cs="Times New Roman"/>
          <w:noProof/>
          <w:color w:val="000000" w:themeColor="text1"/>
          <w:sz w:val="20"/>
          <w:szCs w:val="20"/>
        </w:rPr>
        <w:t>(</w:t>
      </w:r>
      <w:hyperlink w:anchor="_ENREF_10" w:tooltip="Roubal, 1999 #3" w:history="1">
        <w:r w:rsidR="00471945" w:rsidRPr="00F02FE1">
          <w:rPr>
            <w:rFonts w:ascii="나눔고딕" w:eastAsia="나눔고딕" w:hAnsi="나눔고딕" w:cs="Times New Roman"/>
            <w:noProof/>
            <w:color w:val="000000" w:themeColor="text1"/>
            <w:sz w:val="20"/>
            <w:szCs w:val="20"/>
          </w:rPr>
          <w:t>Roubal, Freeman, &amp; Placzek, 1999</w:t>
        </w:r>
      </w:hyperlink>
      <w:r w:rsidR="001D6EF6" w:rsidRPr="00F02FE1">
        <w:rPr>
          <w:rFonts w:ascii="나눔고딕" w:eastAsia="나눔고딕" w:hAnsi="나눔고딕" w:cs="Times New Roman"/>
          <w:noProof/>
          <w:color w:val="000000" w:themeColor="text1"/>
          <w:sz w:val="20"/>
          <w:szCs w:val="20"/>
        </w:rPr>
        <w:t xml:space="preserve">; </w:t>
      </w:r>
      <w:hyperlink w:anchor="_ENREF_12" w:tooltip="Weinstein, 2008 #6" w:history="1">
        <w:r w:rsidR="00471945" w:rsidRPr="00F02FE1">
          <w:rPr>
            <w:rFonts w:ascii="나눔고딕" w:eastAsia="나눔고딕" w:hAnsi="나눔고딕" w:cs="Times New Roman"/>
            <w:noProof/>
            <w:color w:val="000000" w:themeColor="text1"/>
            <w:sz w:val="20"/>
            <w:szCs w:val="20"/>
          </w:rPr>
          <w:t>Weinstein, Dolan, Cheng, Danielsson, &amp; Morcuende, 2008</w:t>
        </w:r>
      </w:hyperlink>
      <w:r w:rsidR="001D6EF6" w:rsidRPr="00F02FE1">
        <w:rPr>
          <w:rFonts w:ascii="나눔고딕" w:eastAsia="나눔고딕" w:hAnsi="나눔고딕" w:cs="Times New Roman"/>
          <w:noProof/>
          <w:color w:val="000000" w:themeColor="text1"/>
          <w:sz w:val="20"/>
          <w:szCs w:val="20"/>
        </w:rPr>
        <w:t>)</w:t>
      </w:r>
      <w:r w:rsidR="00C27131" w:rsidRPr="00F02FE1">
        <w:rPr>
          <w:rFonts w:ascii="나눔고딕" w:eastAsia="나눔고딕" w:hAnsi="나눔고딕" w:cs="Times New Roman"/>
          <w:color w:val="000000" w:themeColor="text1"/>
          <w:sz w:val="20"/>
          <w:szCs w:val="20"/>
        </w:rPr>
        <w:fldChar w:fldCharType="end"/>
      </w:r>
      <w:r w:rsidR="00C348D1" w:rsidRPr="00F02FE1">
        <w:rPr>
          <w:rFonts w:ascii="나눔고딕" w:eastAsia="나눔고딕" w:hAnsi="나눔고딕" w:cs="Times New Roman"/>
          <w:color w:val="000000" w:themeColor="text1"/>
          <w:sz w:val="20"/>
          <w:szCs w:val="20"/>
        </w:rPr>
        <w:t xml:space="preserve">. </w:t>
      </w:r>
      <w:r w:rsidR="006E21A0" w:rsidRPr="00F02FE1">
        <w:rPr>
          <w:rFonts w:ascii="나눔고딕" w:eastAsia="나눔고딕" w:hAnsi="나눔고딕" w:cs="Times New Roman"/>
          <w:color w:val="000000" w:themeColor="text1"/>
          <w:sz w:val="20"/>
          <w:szCs w:val="20"/>
        </w:rPr>
        <w:t xml:space="preserve">AIS </w:t>
      </w:r>
      <w:r w:rsidRPr="00F02FE1">
        <w:rPr>
          <w:rFonts w:ascii="나눔고딕" w:eastAsia="나눔고딕" w:hAnsi="나눔고딕" w:cs="Times New Roman"/>
          <w:color w:val="000000" w:themeColor="text1"/>
          <w:sz w:val="20"/>
          <w:szCs w:val="20"/>
        </w:rPr>
        <w:t xml:space="preserve">is reported to have </w:t>
      </w:r>
      <w:r w:rsidR="00AA7D6E" w:rsidRPr="00F02FE1">
        <w:rPr>
          <w:rFonts w:ascii="나눔고딕" w:eastAsia="나눔고딕" w:hAnsi="나눔고딕" w:cs="Times New Roman"/>
          <w:color w:val="000000" w:themeColor="text1"/>
          <w:sz w:val="20"/>
          <w:szCs w:val="20"/>
        </w:rPr>
        <w:t>an</w:t>
      </w:r>
      <w:r w:rsidR="006E21A0" w:rsidRPr="00F02FE1">
        <w:rPr>
          <w:rFonts w:ascii="나눔고딕" w:eastAsia="나눔고딕" w:hAnsi="나눔고딕" w:cs="Times New Roman"/>
          <w:color w:val="000000" w:themeColor="text1"/>
          <w:sz w:val="20"/>
          <w:szCs w:val="20"/>
        </w:rPr>
        <w:t xml:space="preserve"> </w:t>
      </w:r>
      <w:r w:rsidRPr="00F02FE1">
        <w:rPr>
          <w:rFonts w:ascii="나눔고딕" w:eastAsia="나눔고딕" w:hAnsi="나눔고딕" w:cs="Times New Roman"/>
          <w:color w:val="000000" w:themeColor="text1"/>
          <w:sz w:val="20"/>
          <w:szCs w:val="20"/>
        </w:rPr>
        <w:t xml:space="preserve">onset rate </w:t>
      </w:r>
      <w:r w:rsidR="00C348D1" w:rsidRPr="00F02FE1">
        <w:rPr>
          <w:rFonts w:ascii="나눔고딕" w:eastAsia="나눔고딕" w:hAnsi="나눔고딕" w:cs="Times New Roman"/>
          <w:color w:val="000000" w:themeColor="text1"/>
          <w:sz w:val="20"/>
          <w:szCs w:val="20"/>
        </w:rPr>
        <w:t xml:space="preserve">as high as </w:t>
      </w:r>
      <w:r w:rsidR="009C0784" w:rsidRPr="00F02FE1">
        <w:rPr>
          <w:rFonts w:ascii="나눔고딕" w:eastAsia="나눔고딕" w:hAnsi="나눔고딕" w:cs="Times New Roman"/>
          <w:color w:val="000000" w:themeColor="text1"/>
          <w:sz w:val="20"/>
          <w:szCs w:val="20"/>
        </w:rPr>
        <w:t>3</w:t>
      </w:r>
      <w:r w:rsidR="000E2EFC" w:rsidRPr="00F02FE1">
        <w:rPr>
          <w:rFonts w:ascii="나눔고딕" w:eastAsia="나눔고딕" w:hAnsi="나눔고딕" w:cs="Times New Roman"/>
          <w:color w:val="000000" w:themeColor="text1"/>
          <w:sz w:val="20"/>
          <w:szCs w:val="20"/>
        </w:rPr>
        <w:t xml:space="preserve">% </w:t>
      </w:r>
      <w:r w:rsidR="00C348D1" w:rsidRPr="00F02FE1">
        <w:rPr>
          <w:rFonts w:ascii="나눔고딕" w:eastAsia="나눔고딕" w:hAnsi="나눔고딕" w:cs="Times New Roman"/>
          <w:color w:val="000000" w:themeColor="text1"/>
          <w:sz w:val="20"/>
          <w:szCs w:val="20"/>
        </w:rPr>
        <w:t xml:space="preserve">in this </w:t>
      </w:r>
      <w:hyperlink w:anchor="_ENREF_3" w:tooltip="Altaf, 2013 #36" w:history="1"/>
      <w:r w:rsidR="00AA7D6E" w:rsidRPr="00F02FE1">
        <w:rPr>
          <w:rFonts w:ascii="나눔고딕" w:eastAsia="나눔고딕" w:hAnsi="나눔고딕" w:cs="Times New Roman"/>
          <w:color w:val="000000" w:themeColor="text1"/>
          <w:sz w:val="20"/>
          <w:szCs w:val="20"/>
        </w:rPr>
        <w:t>age range</w:t>
      </w:r>
      <w:r w:rsidR="00D52D8F" w:rsidRPr="00F02FE1">
        <w:rPr>
          <w:rFonts w:ascii="나눔고딕" w:eastAsia="나눔고딕" w:hAnsi="나눔고딕" w:cs="Times New Roman"/>
          <w:color w:val="000000" w:themeColor="text1"/>
          <w:sz w:val="20"/>
          <w:szCs w:val="20"/>
        </w:rPr>
        <w:t xml:space="preserve"> </w:t>
      </w:r>
      <w:r w:rsidR="00C27131" w:rsidRPr="00F02FE1">
        <w:rPr>
          <w:rFonts w:ascii="나눔고딕" w:eastAsia="나눔고딕" w:hAnsi="나눔고딕" w:cs="Times New Roman"/>
          <w:color w:val="000000" w:themeColor="text1"/>
          <w:sz w:val="20"/>
          <w:szCs w:val="20"/>
        </w:rPr>
        <w:fldChar w:fldCharType="begin"/>
      </w:r>
      <w:r w:rsidR="001D6EF6" w:rsidRPr="00F02FE1">
        <w:rPr>
          <w:rFonts w:ascii="나눔고딕" w:eastAsia="나눔고딕" w:hAnsi="나눔고딕" w:cs="Times New Roman"/>
          <w:color w:val="000000" w:themeColor="text1"/>
          <w:sz w:val="20"/>
          <w:szCs w:val="20"/>
        </w:rPr>
        <w:instrText xml:space="preserve"> ADDIN EN.CITE &lt;EndNote&gt;&lt;Cite&gt;&lt;Author&gt;Altaf&lt;/Author&gt;&lt;Year&gt;2013&lt;/Year&gt;&lt;RecNum&gt;36&lt;/RecNum&gt;&lt;DisplayText&gt;(Altaf, Gibson, Dannawi, &amp;amp; Noordeen, 2013)&lt;/DisplayText&gt;&lt;record&gt;&lt;rec-number&gt;36&lt;/rec-number&gt;&lt;foreign-keys&gt;&lt;key app="EN" db-id="aaa5vd9em2d2tjed22npfdpw0fv90xt9td29" timestamp="0"&gt;36&lt;/key&gt;&lt;/foreign-keys&gt;&lt;ref-type name="Journal Article"&gt;17&lt;/ref-type&gt;&lt;contributors&gt;&lt;authors&gt;&lt;author&gt;Altaf, F.&lt;/author&gt;&lt;author&gt;Gibson, A.&lt;/author&gt;&lt;author&gt;Dannawi, Z.&lt;/author&gt;&lt;author&gt;Noordeen, H.&lt;/author&gt;&lt;/authors&gt;&lt;/contributors&gt;&lt;auth-address&gt;Spinal Surgery Unit, Royal National Orthopaedic Hospital, Stanmore, London HA7 4LP, UK. farhaanaltaf@hotmail.com&lt;/auth-address&gt;&lt;titles&gt;&lt;title&gt;Adolescent idiopathic scoliosis&lt;/title&gt;&lt;secondary-title&gt;Bmj&lt;/secondary-title&gt;&lt;alt-title&gt;BMJ (Clinical research ed.)&lt;/alt-title&gt;&lt;/titles&gt;&lt;pages&gt;f2508&lt;/pages&gt;&lt;volume&gt;346&lt;/volume&gt;&lt;edition&gt;2013/05/02&lt;/edition&gt;&lt;keywords&gt;&lt;keyword&gt;Adolescent&lt;/keyword&gt;&lt;keyword&gt;Braces&lt;/keyword&gt;&lt;keyword&gt;Disease Progression&lt;/keyword&gt;&lt;keyword&gt;Humans&lt;/keyword&gt;&lt;keyword&gt;Orthopedic Procedures&lt;/keyword&gt;&lt;keyword&gt;Risk Factors&lt;/keyword&gt;&lt;keyword&gt;*Scoliosis/diagnosis/etiology/physiopathology/therapy&lt;/keyword&gt;&lt;keyword&gt;Watchful Waiting&lt;/keyword&gt;&lt;/keywords&gt;&lt;dates&gt;&lt;year&gt;2013&lt;/year&gt;&lt;/dates&gt;&lt;isbn&gt;0959-535x&lt;/isbn&gt;&lt;accession-num&gt;23633006&lt;/accession-num&gt;&lt;urls&gt;&lt;/urls&gt;&lt;electronic-resource-num&gt;10.1136/bmj.f2508&lt;/electronic-resource-num&gt;&lt;remote-database-provider&gt;NLM&lt;/remote-database-provider&gt;&lt;language&gt;eng&lt;/language&gt;&lt;/record&gt;&lt;/Cite&gt;&lt;/EndNote&gt;</w:instrText>
      </w:r>
      <w:r w:rsidR="00C27131" w:rsidRPr="00F02FE1">
        <w:rPr>
          <w:rFonts w:ascii="나눔고딕" w:eastAsia="나눔고딕" w:hAnsi="나눔고딕" w:cs="Times New Roman"/>
          <w:color w:val="000000" w:themeColor="text1"/>
          <w:sz w:val="20"/>
          <w:szCs w:val="20"/>
        </w:rPr>
        <w:fldChar w:fldCharType="separate"/>
      </w:r>
      <w:r w:rsidR="001D6EF6" w:rsidRPr="00F02FE1">
        <w:rPr>
          <w:rFonts w:ascii="나눔고딕" w:eastAsia="나눔고딕" w:hAnsi="나눔고딕" w:cs="Times New Roman"/>
          <w:noProof/>
          <w:color w:val="000000" w:themeColor="text1"/>
          <w:sz w:val="20"/>
          <w:szCs w:val="20"/>
        </w:rPr>
        <w:t>(</w:t>
      </w:r>
      <w:r w:rsidR="002164A0">
        <w:rPr>
          <w:rFonts w:ascii="나눔고딕" w:eastAsia="나눔고딕" w:hAnsi="나눔고딕" w:cs="Times New Roman"/>
          <w:noProof/>
          <w:color w:val="000000" w:themeColor="text1"/>
          <w:sz w:val="20"/>
          <w:szCs w:val="20"/>
        </w:rPr>
        <w:t>Enoka et al., 2003</w:t>
      </w:r>
      <w:r w:rsidR="001D6EF6" w:rsidRPr="00F02FE1">
        <w:rPr>
          <w:rFonts w:ascii="나눔고딕" w:eastAsia="나눔고딕" w:hAnsi="나눔고딕" w:cs="Times New Roman"/>
          <w:noProof/>
          <w:color w:val="000000" w:themeColor="text1"/>
          <w:sz w:val="20"/>
          <w:szCs w:val="20"/>
        </w:rPr>
        <w:t>)</w:t>
      </w:r>
      <w:r w:rsidR="00C27131" w:rsidRPr="00F02FE1">
        <w:rPr>
          <w:rFonts w:ascii="나눔고딕" w:eastAsia="나눔고딕" w:hAnsi="나눔고딕" w:cs="Times New Roman"/>
          <w:color w:val="000000" w:themeColor="text1"/>
          <w:sz w:val="20"/>
          <w:szCs w:val="20"/>
        </w:rPr>
        <w:fldChar w:fldCharType="end"/>
      </w:r>
      <w:r w:rsidR="00D52D8F" w:rsidRPr="00F02FE1">
        <w:rPr>
          <w:rFonts w:ascii="나눔고딕" w:eastAsia="나눔고딕" w:hAnsi="나눔고딕" w:cs="Times New Roman"/>
          <w:color w:val="000000" w:themeColor="text1"/>
          <w:sz w:val="20"/>
          <w:szCs w:val="20"/>
        </w:rPr>
        <w:t xml:space="preserve">. </w:t>
      </w:r>
      <w:r w:rsidR="0099746C" w:rsidRPr="00F02FE1">
        <w:rPr>
          <w:rFonts w:ascii="나눔고딕" w:eastAsia="나눔고딕" w:hAnsi="나눔고딕" w:cs="Times New Roman"/>
          <w:color w:val="000000" w:themeColor="text1"/>
          <w:sz w:val="20"/>
          <w:szCs w:val="20"/>
        </w:rPr>
        <w:t xml:space="preserve">We </w:t>
      </w:r>
      <w:r w:rsidR="002C5550" w:rsidRPr="00F02FE1">
        <w:rPr>
          <w:rFonts w:ascii="나눔고딕" w:eastAsia="나눔고딕" w:hAnsi="나눔고딕" w:cs="Times New Roman"/>
          <w:color w:val="000000" w:themeColor="text1"/>
          <w:sz w:val="20"/>
          <w:szCs w:val="20"/>
        </w:rPr>
        <w:t>predicted</w:t>
      </w:r>
      <w:r w:rsidR="0099746C" w:rsidRPr="00F02FE1">
        <w:rPr>
          <w:rFonts w:ascii="나눔고딕" w:eastAsia="나눔고딕" w:hAnsi="나눔고딕" w:cs="Times New Roman"/>
          <w:color w:val="000000" w:themeColor="text1"/>
          <w:sz w:val="20"/>
          <w:szCs w:val="20"/>
        </w:rPr>
        <w:t xml:space="preserve"> </w:t>
      </w:r>
      <w:r w:rsidR="00E653E5" w:rsidRPr="00F02FE1">
        <w:rPr>
          <w:rFonts w:ascii="나눔고딕" w:eastAsia="나눔고딕" w:hAnsi="나눔고딕" w:cs="Times New Roman"/>
          <w:color w:val="000000" w:themeColor="text1"/>
          <w:sz w:val="20"/>
          <w:szCs w:val="20"/>
        </w:rPr>
        <w:t>that the spinal deformity</w:t>
      </w:r>
      <w:r w:rsidR="00577D79" w:rsidRPr="00F02FE1">
        <w:rPr>
          <w:rFonts w:ascii="나눔고딕" w:eastAsia="나눔고딕" w:hAnsi="나눔고딕" w:cs="Times New Roman"/>
          <w:color w:val="000000" w:themeColor="text1"/>
          <w:sz w:val="20"/>
          <w:szCs w:val="20"/>
        </w:rPr>
        <w:t xml:space="preserve"> in the frontal plane caused by </w:t>
      </w:r>
      <w:r w:rsidR="00505D09" w:rsidRPr="00F02FE1">
        <w:rPr>
          <w:rFonts w:ascii="나눔고딕" w:eastAsia="나눔고딕" w:hAnsi="나눔고딕" w:cs="Times New Roman"/>
          <w:color w:val="000000" w:themeColor="text1"/>
          <w:sz w:val="20"/>
          <w:szCs w:val="20"/>
        </w:rPr>
        <w:t>AIS</w:t>
      </w:r>
      <w:r w:rsidR="00577D79" w:rsidRPr="00F02FE1">
        <w:rPr>
          <w:rFonts w:ascii="나눔고딕" w:eastAsia="나눔고딕" w:hAnsi="나눔고딕" w:cs="Times New Roman"/>
          <w:color w:val="000000" w:themeColor="text1"/>
          <w:sz w:val="20"/>
          <w:szCs w:val="20"/>
        </w:rPr>
        <w:t xml:space="preserve"> might cause asymmetrical </w:t>
      </w:r>
      <w:r w:rsidR="0099746C" w:rsidRPr="00F02FE1">
        <w:rPr>
          <w:rFonts w:ascii="나눔고딕" w:eastAsia="나눔고딕" w:hAnsi="나눔고딕" w:cs="Times New Roman"/>
          <w:color w:val="000000" w:themeColor="text1"/>
          <w:sz w:val="20"/>
          <w:szCs w:val="20"/>
        </w:rPr>
        <w:t xml:space="preserve">mass </w:t>
      </w:r>
      <w:r w:rsidR="00577D79" w:rsidRPr="00F02FE1">
        <w:rPr>
          <w:rFonts w:ascii="나눔고딕" w:eastAsia="나눔고딕" w:hAnsi="나눔고딕" w:cs="Times New Roman"/>
          <w:color w:val="000000" w:themeColor="text1"/>
          <w:sz w:val="20"/>
          <w:szCs w:val="20"/>
        </w:rPr>
        <w:lastRenderedPageBreak/>
        <w:t xml:space="preserve">distribution </w:t>
      </w:r>
      <w:r w:rsidR="0099746C" w:rsidRPr="00F02FE1">
        <w:rPr>
          <w:rFonts w:ascii="나눔고딕" w:eastAsia="나눔고딕" w:hAnsi="나눔고딕" w:cs="Times New Roman"/>
          <w:color w:val="000000" w:themeColor="text1"/>
          <w:sz w:val="20"/>
          <w:szCs w:val="20"/>
        </w:rPr>
        <w:t>of the upper body in the medi</w:t>
      </w:r>
      <w:r w:rsidR="00000419" w:rsidRPr="00F02FE1">
        <w:rPr>
          <w:rFonts w:ascii="나눔고딕" w:eastAsia="나눔고딕" w:hAnsi="나눔고딕" w:cs="Times New Roman"/>
          <w:color w:val="000000" w:themeColor="text1"/>
          <w:sz w:val="20"/>
          <w:szCs w:val="20"/>
        </w:rPr>
        <w:t>al-</w:t>
      </w:r>
      <w:r w:rsidR="0099746C" w:rsidRPr="00F02FE1">
        <w:rPr>
          <w:rFonts w:ascii="나눔고딕" w:eastAsia="나눔고딕" w:hAnsi="나눔고딕" w:cs="Times New Roman"/>
          <w:color w:val="000000" w:themeColor="text1"/>
          <w:sz w:val="20"/>
          <w:szCs w:val="20"/>
        </w:rPr>
        <w:t xml:space="preserve">lateral direction, which </w:t>
      </w:r>
      <w:r w:rsidR="00E653E5" w:rsidRPr="00F02FE1">
        <w:rPr>
          <w:rFonts w:ascii="나눔고딕" w:eastAsia="나눔고딕" w:hAnsi="나눔고딕" w:cs="Times New Roman"/>
          <w:color w:val="000000" w:themeColor="text1"/>
          <w:sz w:val="20"/>
          <w:szCs w:val="20"/>
        </w:rPr>
        <w:t>may</w:t>
      </w:r>
      <w:r w:rsidR="0099746C" w:rsidRPr="00F02FE1">
        <w:rPr>
          <w:rFonts w:ascii="나눔고딕" w:eastAsia="나눔고딕" w:hAnsi="나눔고딕" w:cs="Times New Roman"/>
          <w:color w:val="000000" w:themeColor="text1"/>
          <w:sz w:val="20"/>
          <w:szCs w:val="20"/>
        </w:rPr>
        <w:t xml:space="preserve"> cause </w:t>
      </w:r>
      <w:r w:rsidR="00E653E5" w:rsidRPr="00F02FE1">
        <w:rPr>
          <w:rFonts w:ascii="나눔고딕" w:eastAsia="나눔고딕" w:hAnsi="나눔고딕" w:cs="Times New Roman"/>
          <w:color w:val="000000" w:themeColor="text1"/>
          <w:sz w:val="20"/>
          <w:szCs w:val="20"/>
        </w:rPr>
        <w:t xml:space="preserve">between-limb </w:t>
      </w:r>
      <w:r w:rsidR="0099746C" w:rsidRPr="00F02FE1">
        <w:rPr>
          <w:rFonts w:ascii="나눔고딕" w:eastAsia="나눔고딕" w:hAnsi="나눔고딕" w:cs="Times New Roman"/>
          <w:color w:val="000000" w:themeColor="text1"/>
          <w:sz w:val="20"/>
          <w:szCs w:val="20"/>
        </w:rPr>
        <w:t>differences</w:t>
      </w:r>
      <w:r w:rsidR="00505D09" w:rsidRPr="00F02FE1">
        <w:rPr>
          <w:rFonts w:ascii="나눔고딕" w:eastAsia="나눔고딕" w:hAnsi="나눔고딕" w:cs="Times New Roman"/>
          <w:color w:val="000000" w:themeColor="text1"/>
          <w:sz w:val="20"/>
          <w:szCs w:val="20"/>
        </w:rPr>
        <w:t xml:space="preserve"> in GRF magnitudes</w:t>
      </w:r>
      <w:r w:rsidR="006C27C7" w:rsidRPr="00F02FE1">
        <w:rPr>
          <w:rFonts w:ascii="나눔고딕" w:eastAsia="나눔고딕" w:hAnsi="나눔고딕" w:cs="Times New Roman"/>
          <w:color w:val="000000" w:themeColor="text1"/>
          <w:sz w:val="20"/>
          <w:szCs w:val="20"/>
        </w:rPr>
        <w:t>.</w:t>
      </w:r>
      <w:r w:rsidR="00E5243B" w:rsidRPr="00F02FE1">
        <w:rPr>
          <w:rFonts w:ascii="나눔고딕" w:eastAsia="나눔고딕" w:hAnsi="나눔고딕" w:cs="Times New Roman"/>
          <w:color w:val="000000" w:themeColor="text1"/>
          <w:sz w:val="20"/>
          <w:szCs w:val="20"/>
        </w:rPr>
        <w:t xml:space="preserve"> </w:t>
      </w:r>
    </w:p>
    <w:p w:rsidR="00E5243B" w:rsidRPr="00F02FE1" w:rsidRDefault="00E5243B" w:rsidP="00345FE5">
      <w:pPr>
        <w:jc w:val="both"/>
        <w:rPr>
          <w:rFonts w:ascii="나눔고딕" w:eastAsia="나눔고딕" w:hAnsi="나눔고딕" w:cs="Times New Roman"/>
          <w:color w:val="000000" w:themeColor="text1"/>
          <w:sz w:val="20"/>
          <w:szCs w:val="20"/>
        </w:rPr>
      </w:pPr>
    </w:p>
    <w:p w:rsidR="00810B7B" w:rsidRPr="00F02FE1" w:rsidRDefault="00270D59"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b/>
          <w:color w:val="000000" w:themeColor="text1"/>
          <w:sz w:val="20"/>
          <w:szCs w:val="20"/>
        </w:rPr>
        <w:t>Methods</w:t>
      </w:r>
    </w:p>
    <w:p w:rsidR="0021763A" w:rsidRPr="00F02FE1" w:rsidRDefault="0021763A" w:rsidP="00345FE5">
      <w:pPr>
        <w:pStyle w:val="a8"/>
        <w:ind w:left="360"/>
        <w:jc w:val="both"/>
        <w:rPr>
          <w:rFonts w:ascii="나눔고딕" w:eastAsia="나눔고딕" w:hAnsi="나눔고딕" w:cs="Times New Roman"/>
          <w:color w:val="000000" w:themeColor="text1"/>
          <w:sz w:val="20"/>
          <w:szCs w:val="20"/>
        </w:rPr>
      </w:pPr>
    </w:p>
    <w:p w:rsidR="0082345C" w:rsidRPr="002C3153" w:rsidRDefault="002C3153" w:rsidP="00345FE5">
      <w:pPr>
        <w:jc w:val="both"/>
        <w:rPr>
          <w:rFonts w:ascii="나눔고딕" w:eastAsia="나눔고딕" w:hAnsi="나눔고딕" w:cs="Times New Roman"/>
          <w:color w:val="000000" w:themeColor="text1"/>
          <w:sz w:val="20"/>
          <w:szCs w:val="20"/>
        </w:rPr>
      </w:pPr>
      <w:r>
        <w:rPr>
          <w:rFonts w:ascii="나눔고딕" w:eastAsia="나눔고딕" w:hAnsi="나눔고딕" w:cs="Times New Roman"/>
          <w:color w:val="000000" w:themeColor="text1"/>
          <w:sz w:val="20"/>
          <w:szCs w:val="20"/>
        </w:rPr>
        <w:t>1.</w:t>
      </w:r>
      <w:r w:rsidR="00270D59" w:rsidRPr="002C3153">
        <w:rPr>
          <w:rFonts w:ascii="나눔고딕" w:eastAsia="나눔고딕" w:hAnsi="나눔고딕" w:cs="Times New Roman"/>
          <w:color w:val="000000" w:themeColor="text1"/>
          <w:sz w:val="20"/>
          <w:szCs w:val="20"/>
        </w:rPr>
        <w:t>Participants</w:t>
      </w:r>
    </w:p>
    <w:p w:rsidR="002C3153" w:rsidRPr="002C3153" w:rsidRDefault="002C3153" w:rsidP="00345FE5">
      <w:pPr>
        <w:ind w:left="360"/>
        <w:jc w:val="both"/>
        <w:rPr>
          <w:rFonts w:ascii="나눔고딕" w:eastAsia="나눔고딕" w:hAnsi="나눔고딕" w:cs="Times New Roman"/>
          <w:color w:val="000000" w:themeColor="text1"/>
          <w:sz w:val="20"/>
          <w:szCs w:val="20"/>
        </w:rPr>
      </w:pPr>
    </w:p>
    <w:p w:rsidR="001309E7" w:rsidRPr="00F02FE1" w:rsidRDefault="00427F66"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Fourteen </w:t>
      </w:r>
      <w:r w:rsidR="006E17EC" w:rsidRPr="00F02FE1">
        <w:rPr>
          <w:rFonts w:ascii="나눔고딕" w:eastAsia="나눔고딕" w:hAnsi="나눔고딕" w:cs="Times New Roman"/>
          <w:color w:val="000000" w:themeColor="text1"/>
          <w:sz w:val="20"/>
          <w:szCs w:val="20"/>
        </w:rPr>
        <w:t>AIS patients</w:t>
      </w:r>
      <w:r w:rsidR="00462902" w:rsidRPr="00F02FE1">
        <w:rPr>
          <w:rFonts w:ascii="나눔고딕" w:eastAsia="나눔고딕" w:hAnsi="나눔고딕" w:cs="Times New Roman"/>
          <w:color w:val="000000" w:themeColor="text1"/>
          <w:sz w:val="20"/>
          <w:szCs w:val="20"/>
        </w:rPr>
        <w:t xml:space="preserve"> </w:t>
      </w:r>
      <w:r w:rsidR="00E5243B" w:rsidRPr="00F02FE1">
        <w:rPr>
          <w:rFonts w:ascii="나눔고딕" w:eastAsia="나눔고딕" w:hAnsi="나눔고딕" w:cs="Times New Roman"/>
          <w:color w:val="000000" w:themeColor="text1"/>
          <w:sz w:val="20"/>
          <w:szCs w:val="20"/>
        </w:rPr>
        <w:t>participated</w:t>
      </w:r>
      <w:r w:rsidR="00EE4712" w:rsidRPr="00F02FE1">
        <w:rPr>
          <w:rFonts w:ascii="나눔고딕" w:eastAsia="나눔고딕" w:hAnsi="나눔고딕" w:cs="Times New Roman"/>
          <w:color w:val="000000" w:themeColor="text1"/>
          <w:sz w:val="20"/>
          <w:szCs w:val="20"/>
        </w:rPr>
        <w:t xml:space="preserve"> in the study: 3</w:t>
      </w:r>
      <w:r w:rsidR="00462902" w:rsidRPr="00F02FE1">
        <w:rPr>
          <w:rFonts w:ascii="나눔고딕" w:eastAsia="나눔고딕" w:hAnsi="나눔고딕" w:cs="Times New Roman"/>
          <w:color w:val="000000" w:themeColor="text1"/>
          <w:sz w:val="20"/>
          <w:szCs w:val="20"/>
        </w:rPr>
        <w:t xml:space="preserve"> males and </w:t>
      </w:r>
      <w:r w:rsidRPr="00F02FE1">
        <w:rPr>
          <w:rFonts w:ascii="나눔고딕" w:eastAsia="나눔고딕" w:hAnsi="나눔고딕" w:cs="Times New Roman"/>
          <w:color w:val="000000" w:themeColor="text1"/>
          <w:sz w:val="20"/>
          <w:szCs w:val="20"/>
        </w:rPr>
        <w:t>11</w:t>
      </w:r>
      <w:r w:rsidR="00462902" w:rsidRPr="00F02FE1">
        <w:rPr>
          <w:rFonts w:ascii="나눔고딕" w:eastAsia="나눔고딕" w:hAnsi="나눔고딕" w:cs="Times New Roman"/>
          <w:color w:val="000000" w:themeColor="text1"/>
          <w:sz w:val="20"/>
          <w:szCs w:val="20"/>
        </w:rPr>
        <w:t xml:space="preserve"> females with </w:t>
      </w:r>
      <w:r w:rsidR="009A7E97" w:rsidRPr="00F02FE1">
        <w:rPr>
          <w:rFonts w:ascii="나눔고딕" w:eastAsia="나눔고딕" w:hAnsi="나눔고딕" w:cs="Times New Roman"/>
          <w:color w:val="000000" w:themeColor="text1"/>
          <w:sz w:val="20"/>
          <w:szCs w:val="20"/>
        </w:rPr>
        <w:t xml:space="preserve">the </w:t>
      </w:r>
      <w:r w:rsidR="00462902" w:rsidRPr="00F02FE1">
        <w:rPr>
          <w:rFonts w:ascii="나눔고딕" w:eastAsia="나눔고딕" w:hAnsi="나눔고딕" w:cs="Times New Roman"/>
          <w:color w:val="000000" w:themeColor="text1"/>
          <w:sz w:val="20"/>
          <w:szCs w:val="20"/>
        </w:rPr>
        <w:t>average age of 15</w:t>
      </w:r>
      <w:r w:rsidR="009D04CD" w:rsidRPr="00F02FE1">
        <w:rPr>
          <w:rFonts w:ascii="나눔고딕" w:eastAsia="나눔고딕" w:hAnsi="나눔고딕" w:cs="Times New Roman"/>
          <w:color w:val="000000" w:themeColor="text1"/>
          <w:sz w:val="20"/>
          <w:szCs w:val="20"/>
        </w:rPr>
        <w:t>.2</w:t>
      </w:r>
      <w:r w:rsidR="00462902" w:rsidRPr="00F02FE1">
        <w:rPr>
          <w:rFonts w:ascii="나눔고딕" w:eastAsia="나눔고딕" w:hAnsi="나눔고딕" w:cs="Times New Roman"/>
          <w:color w:val="000000" w:themeColor="text1"/>
          <w:sz w:val="20"/>
          <w:szCs w:val="20"/>
        </w:rPr>
        <w:t xml:space="preserve"> </w:t>
      </w:r>
      <w:r w:rsidR="003F0111" w:rsidRPr="00F02FE1">
        <w:rPr>
          <w:rFonts w:ascii="나눔고딕" w:eastAsia="나눔고딕" w:hAnsi="나눔고딕" w:cs="Times New Roman"/>
          <w:color w:val="000000" w:themeColor="text1"/>
          <w:sz w:val="20"/>
          <w:szCs w:val="20"/>
        </w:rPr>
        <w:t xml:space="preserve">years </w:t>
      </w:r>
      <w:r w:rsidR="00C50CFC" w:rsidRPr="00F02FE1">
        <w:rPr>
          <w:rFonts w:ascii="나눔고딕" w:eastAsia="나눔고딕" w:hAnsi="나눔고딕" w:cs="Times New Roman"/>
          <w:color w:val="000000" w:themeColor="text1"/>
          <w:sz w:val="20"/>
          <w:szCs w:val="20"/>
        </w:rPr>
        <w:t>(SD 1.</w:t>
      </w:r>
      <w:r w:rsidR="009D04CD" w:rsidRPr="00F02FE1">
        <w:rPr>
          <w:rFonts w:ascii="나눔고딕" w:eastAsia="나눔고딕" w:hAnsi="나눔고딕" w:cs="Times New Roman"/>
          <w:color w:val="000000" w:themeColor="text1"/>
          <w:sz w:val="20"/>
          <w:szCs w:val="20"/>
        </w:rPr>
        <w:t>3</w:t>
      </w:r>
      <w:r w:rsidR="00DC2F7A" w:rsidRPr="00F02FE1">
        <w:rPr>
          <w:rFonts w:ascii="나눔고딕" w:eastAsia="나눔고딕" w:hAnsi="나눔고딕" w:cs="Times New Roman"/>
          <w:color w:val="000000" w:themeColor="text1"/>
          <w:sz w:val="20"/>
          <w:szCs w:val="20"/>
        </w:rPr>
        <w:t xml:space="preserve">). </w:t>
      </w:r>
      <w:r w:rsidR="001309E7" w:rsidRPr="00F02FE1">
        <w:rPr>
          <w:rFonts w:ascii="나눔고딕" w:eastAsia="나눔고딕" w:hAnsi="나눔고딕" w:cs="Times New Roman"/>
          <w:color w:val="000000" w:themeColor="text1"/>
          <w:sz w:val="20"/>
          <w:szCs w:val="20"/>
        </w:rPr>
        <w:t>Two different Cobb’s</w:t>
      </w:r>
      <w:r w:rsidR="00CB5BA2" w:rsidRPr="00F02FE1">
        <w:rPr>
          <w:rFonts w:ascii="나눔고딕" w:eastAsia="나눔고딕" w:hAnsi="나눔고딕" w:cs="Times New Roman"/>
          <w:color w:val="000000" w:themeColor="text1"/>
          <w:sz w:val="20"/>
          <w:szCs w:val="20"/>
        </w:rPr>
        <w:t xml:space="preserve"> angles and </w:t>
      </w:r>
      <w:r w:rsidR="00606099" w:rsidRPr="00F02FE1">
        <w:rPr>
          <w:rFonts w:ascii="나눔고딕" w:eastAsia="나눔고딕" w:hAnsi="나눔고딕" w:cs="Times New Roman"/>
          <w:color w:val="000000" w:themeColor="text1"/>
          <w:sz w:val="20"/>
          <w:szCs w:val="20"/>
        </w:rPr>
        <w:t xml:space="preserve">a </w:t>
      </w:r>
      <w:r w:rsidR="00CB5BA2" w:rsidRPr="00F02FE1">
        <w:rPr>
          <w:rFonts w:ascii="나눔고딕" w:eastAsia="나눔고딕" w:hAnsi="나눔고딕" w:cs="Times New Roman"/>
          <w:color w:val="000000" w:themeColor="text1"/>
          <w:sz w:val="20"/>
          <w:szCs w:val="20"/>
        </w:rPr>
        <w:t xml:space="preserve">pelvic tilt angle were </w:t>
      </w:r>
      <w:r w:rsidR="00076998" w:rsidRPr="00F02FE1">
        <w:rPr>
          <w:rFonts w:ascii="나눔고딕" w:eastAsia="나눔고딕" w:hAnsi="나눔고딕" w:cs="Times New Roman"/>
          <w:color w:val="000000" w:themeColor="text1"/>
          <w:sz w:val="20"/>
          <w:szCs w:val="20"/>
        </w:rPr>
        <w:t xml:space="preserve">calculated </w:t>
      </w:r>
      <w:r w:rsidR="00CB5BA2" w:rsidRPr="00F02FE1">
        <w:rPr>
          <w:rFonts w:ascii="나눔고딕" w:eastAsia="나눔고딕" w:hAnsi="나눔고딕" w:cs="Times New Roman"/>
          <w:color w:val="000000" w:themeColor="text1"/>
          <w:sz w:val="20"/>
          <w:szCs w:val="20"/>
        </w:rPr>
        <w:t>from</w:t>
      </w:r>
      <w:r w:rsidR="001309E7" w:rsidRPr="00F02FE1">
        <w:rPr>
          <w:rFonts w:ascii="나눔고딕" w:eastAsia="나눔고딕" w:hAnsi="나눔고딕" w:cs="Times New Roman"/>
          <w:color w:val="000000" w:themeColor="text1"/>
          <w:sz w:val="20"/>
          <w:szCs w:val="20"/>
        </w:rPr>
        <w:t xml:space="preserve"> each subject</w:t>
      </w:r>
      <w:r w:rsidR="00076998" w:rsidRPr="00F02FE1">
        <w:rPr>
          <w:rFonts w:ascii="나눔고딕" w:eastAsia="나눔고딕" w:hAnsi="나눔고딕" w:cs="Times New Roman"/>
          <w:color w:val="000000" w:themeColor="text1"/>
          <w:sz w:val="20"/>
          <w:szCs w:val="20"/>
        </w:rPr>
        <w:t>’s X-rays</w:t>
      </w:r>
      <w:r w:rsidR="00CB5BA2" w:rsidRPr="00F02FE1">
        <w:rPr>
          <w:rFonts w:ascii="나눔고딕" w:eastAsia="나눔고딕" w:hAnsi="나눔고딕" w:cs="Times New Roman"/>
          <w:color w:val="000000" w:themeColor="text1"/>
          <w:sz w:val="20"/>
          <w:szCs w:val="20"/>
        </w:rPr>
        <w:t xml:space="preserve"> </w:t>
      </w:r>
      <w:r w:rsidR="00606099" w:rsidRPr="00F02FE1">
        <w:rPr>
          <w:rFonts w:ascii="나눔고딕" w:eastAsia="나눔고딕" w:hAnsi="나눔고딕" w:cs="Times New Roman"/>
          <w:color w:val="000000" w:themeColor="text1"/>
          <w:sz w:val="20"/>
          <w:szCs w:val="20"/>
        </w:rPr>
        <w:t>(</w:t>
      </w:r>
      <w:r w:rsidR="00687757" w:rsidRPr="00F02FE1">
        <w:rPr>
          <w:rFonts w:ascii="나눔고딕" w:eastAsia="나눔고딕" w:hAnsi="나눔고딕" w:cs="Times New Roman"/>
          <w:color w:val="000000" w:themeColor="text1"/>
          <w:sz w:val="20"/>
          <w:szCs w:val="20"/>
        </w:rPr>
        <w:t>Table 1</w:t>
      </w:r>
      <w:r w:rsidR="00606099" w:rsidRPr="00F02FE1">
        <w:rPr>
          <w:rFonts w:ascii="나눔고딕" w:eastAsia="나눔고딕" w:hAnsi="나눔고딕" w:cs="Times New Roman"/>
          <w:color w:val="000000" w:themeColor="text1"/>
          <w:sz w:val="20"/>
          <w:szCs w:val="20"/>
        </w:rPr>
        <w:t xml:space="preserve">; </w:t>
      </w:r>
      <w:r w:rsidR="008D408C" w:rsidRPr="00F02FE1">
        <w:rPr>
          <w:rFonts w:ascii="나눔고딕" w:eastAsia="나눔고딕" w:hAnsi="나눔고딕" w:cs="Times New Roman"/>
          <w:color w:val="000000" w:themeColor="text1"/>
          <w:sz w:val="20"/>
          <w:szCs w:val="20"/>
        </w:rPr>
        <w:t xml:space="preserve">refer to </w:t>
      </w:r>
      <w:r w:rsidR="00902E8C" w:rsidRPr="00F02FE1">
        <w:rPr>
          <w:rFonts w:ascii="나눔고딕" w:eastAsia="나눔고딕" w:hAnsi="나눔고딕" w:cs="Times New Roman"/>
          <w:color w:val="000000" w:themeColor="text1"/>
          <w:sz w:val="20"/>
          <w:szCs w:val="20"/>
        </w:rPr>
        <w:t>the data analysis section for measurement</w:t>
      </w:r>
      <w:r w:rsidR="00E5243B" w:rsidRPr="00F02FE1">
        <w:rPr>
          <w:rFonts w:ascii="나눔고딕" w:eastAsia="나눔고딕" w:hAnsi="나눔고딕" w:cs="Times New Roman"/>
          <w:color w:val="000000" w:themeColor="text1"/>
          <w:sz w:val="20"/>
          <w:szCs w:val="20"/>
        </w:rPr>
        <w:t xml:space="preserve"> </w:t>
      </w:r>
      <w:r w:rsidR="00902E8C" w:rsidRPr="00F02FE1">
        <w:rPr>
          <w:rFonts w:ascii="나눔고딕" w:eastAsia="나눔고딕" w:hAnsi="나눔고딕" w:cs="Times New Roman"/>
          <w:color w:val="000000" w:themeColor="text1"/>
          <w:sz w:val="20"/>
          <w:szCs w:val="20"/>
        </w:rPr>
        <w:t>details)</w:t>
      </w:r>
      <w:r w:rsidR="00BA1D2D" w:rsidRPr="00F02FE1">
        <w:rPr>
          <w:rFonts w:ascii="나눔고딕" w:eastAsia="나눔고딕" w:hAnsi="나눔고딕" w:cs="Times New Roman"/>
          <w:color w:val="000000" w:themeColor="text1"/>
          <w:sz w:val="20"/>
          <w:szCs w:val="20"/>
        </w:rPr>
        <w:t xml:space="preserve">. </w:t>
      </w:r>
      <w:r w:rsidR="00C84899" w:rsidRPr="00F02FE1">
        <w:rPr>
          <w:rFonts w:ascii="나눔고딕" w:eastAsia="나눔고딕" w:hAnsi="나눔고딕" w:cs="Times New Roman"/>
          <w:color w:val="000000" w:themeColor="text1"/>
          <w:sz w:val="20"/>
          <w:szCs w:val="20"/>
        </w:rPr>
        <w:t>All the participants gave informed consent based on the procedures approved by Institutio</w:t>
      </w:r>
      <w:r w:rsidR="00E4158F" w:rsidRPr="00F02FE1">
        <w:rPr>
          <w:rFonts w:ascii="나눔고딕" w:eastAsia="나눔고딕" w:hAnsi="나눔고딕" w:cs="Times New Roman"/>
          <w:color w:val="000000" w:themeColor="text1"/>
          <w:sz w:val="20"/>
          <w:szCs w:val="20"/>
        </w:rPr>
        <w:t>nal Review Board Human Research.</w:t>
      </w:r>
    </w:p>
    <w:p w:rsidR="009B0352" w:rsidRPr="00F02FE1" w:rsidRDefault="009B0352" w:rsidP="00345FE5">
      <w:pPr>
        <w:jc w:val="both"/>
        <w:rPr>
          <w:rFonts w:ascii="나눔고딕" w:eastAsia="나눔고딕" w:hAnsi="나눔고딕" w:cs="Times New Roman"/>
          <w:color w:val="000000" w:themeColor="text1"/>
          <w:sz w:val="20"/>
          <w:szCs w:val="20"/>
        </w:rPr>
      </w:pPr>
    </w:p>
    <w:p w:rsidR="001309E7" w:rsidRDefault="0021763A"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2. </w:t>
      </w:r>
      <w:r w:rsidR="00084E14" w:rsidRPr="00F02FE1">
        <w:rPr>
          <w:rFonts w:ascii="나눔고딕" w:eastAsia="나눔고딕" w:hAnsi="나눔고딕" w:cs="Times New Roman"/>
          <w:color w:val="000000" w:themeColor="text1"/>
          <w:sz w:val="20"/>
          <w:szCs w:val="20"/>
        </w:rPr>
        <w:t>Procedure</w:t>
      </w:r>
    </w:p>
    <w:p w:rsidR="002C3153" w:rsidRPr="00F02FE1" w:rsidRDefault="002C3153" w:rsidP="00345FE5">
      <w:pPr>
        <w:jc w:val="both"/>
        <w:rPr>
          <w:rFonts w:ascii="나눔고딕" w:eastAsia="나눔고딕" w:hAnsi="나눔고딕" w:cs="Times New Roman"/>
          <w:color w:val="000000" w:themeColor="text1"/>
          <w:sz w:val="20"/>
          <w:szCs w:val="20"/>
        </w:rPr>
      </w:pPr>
    </w:p>
    <w:p w:rsidR="000B08C0" w:rsidRPr="00F02FE1" w:rsidRDefault="00612A38"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The human experimentation has been approved by the University Institutional Review Board. </w:t>
      </w:r>
      <w:r w:rsidR="001309E7" w:rsidRPr="00F02FE1">
        <w:rPr>
          <w:rFonts w:ascii="나눔고딕" w:eastAsia="나눔고딕" w:hAnsi="나눔고딕" w:cs="Times New Roman"/>
          <w:color w:val="000000" w:themeColor="text1"/>
          <w:sz w:val="20"/>
          <w:szCs w:val="20"/>
        </w:rPr>
        <w:t xml:space="preserve">Each subject received information regarding the purpose and methods of the study and signed a </w:t>
      </w:r>
      <w:r w:rsidR="00E749D7" w:rsidRPr="00F02FE1">
        <w:rPr>
          <w:rFonts w:ascii="나눔고딕" w:eastAsia="나눔고딕" w:hAnsi="나눔고딕" w:cs="Times New Roman"/>
          <w:color w:val="000000" w:themeColor="text1"/>
          <w:sz w:val="20"/>
          <w:szCs w:val="20"/>
        </w:rPr>
        <w:t>university approved</w:t>
      </w:r>
      <w:r w:rsidR="001309E7" w:rsidRPr="00F02FE1">
        <w:rPr>
          <w:rFonts w:ascii="나눔고딕" w:eastAsia="나눔고딕" w:hAnsi="나눔고딕" w:cs="Times New Roman"/>
          <w:color w:val="000000" w:themeColor="text1"/>
          <w:sz w:val="20"/>
          <w:szCs w:val="20"/>
        </w:rPr>
        <w:t xml:space="preserve"> consent form. </w:t>
      </w:r>
      <w:r w:rsidR="000B08C0" w:rsidRPr="00F02FE1">
        <w:rPr>
          <w:rFonts w:ascii="나눔고딕" w:eastAsia="나눔고딕" w:hAnsi="나눔고딕" w:cs="Times New Roman"/>
          <w:color w:val="000000" w:themeColor="text1"/>
          <w:sz w:val="20"/>
          <w:szCs w:val="20"/>
        </w:rPr>
        <w:t>The average walking speed of the subjects was 1.22 m/s (SD 0.17)</w:t>
      </w:r>
      <w:r w:rsidR="008D408C" w:rsidRPr="00F02FE1">
        <w:rPr>
          <w:rFonts w:ascii="나눔고딕" w:eastAsia="나눔고딕" w:hAnsi="나눔고딕" w:cs="Times New Roman"/>
          <w:color w:val="000000" w:themeColor="text1"/>
          <w:sz w:val="20"/>
          <w:szCs w:val="20"/>
        </w:rPr>
        <w:t>,</w:t>
      </w:r>
      <w:r w:rsidR="000B08C0" w:rsidRPr="00F02FE1">
        <w:rPr>
          <w:rFonts w:ascii="나눔고딕" w:eastAsia="나눔고딕" w:hAnsi="나눔고딕" w:cs="Times New Roman"/>
          <w:color w:val="000000" w:themeColor="text1"/>
          <w:sz w:val="20"/>
          <w:szCs w:val="20"/>
        </w:rPr>
        <w:t xml:space="preserve"> </w:t>
      </w:r>
      <w:r w:rsidR="00C55399" w:rsidRPr="00F02FE1">
        <w:rPr>
          <w:rFonts w:ascii="나눔고딕" w:eastAsia="나눔고딕" w:hAnsi="나눔고딕" w:cs="Times New Roman"/>
          <w:color w:val="000000" w:themeColor="text1"/>
          <w:sz w:val="20"/>
          <w:szCs w:val="20"/>
        </w:rPr>
        <w:t xml:space="preserve">which was similar to </w:t>
      </w:r>
      <w:r w:rsidR="008D408C" w:rsidRPr="00F02FE1">
        <w:rPr>
          <w:rFonts w:ascii="나눔고딕" w:eastAsia="나눔고딕" w:hAnsi="나눔고딕" w:cs="Times New Roman"/>
          <w:color w:val="000000" w:themeColor="text1"/>
          <w:sz w:val="20"/>
          <w:szCs w:val="20"/>
        </w:rPr>
        <w:t>previously reported</w:t>
      </w:r>
      <w:r w:rsidR="00C55399" w:rsidRPr="00F02FE1">
        <w:rPr>
          <w:rFonts w:ascii="나눔고딕" w:eastAsia="나눔고딕" w:hAnsi="나눔고딕" w:cs="Times New Roman"/>
          <w:color w:val="000000" w:themeColor="text1"/>
          <w:sz w:val="20"/>
          <w:szCs w:val="20"/>
        </w:rPr>
        <w:t xml:space="preserve"> </w:t>
      </w:r>
      <w:r w:rsidR="008D408C" w:rsidRPr="00F02FE1">
        <w:rPr>
          <w:rFonts w:ascii="나눔고딕" w:eastAsia="나눔고딕" w:hAnsi="나눔고딕" w:cs="Times New Roman"/>
          <w:color w:val="000000" w:themeColor="text1"/>
          <w:sz w:val="20"/>
          <w:szCs w:val="20"/>
        </w:rPr>
        <w:t>walking speeds for</w:t>
      </w:r>
      <w:r w:rsidR="003F0111" w:rsidRPr="00F02FE1">
        <w:rPr>
          <w:rFonts w:ascii="나눔고딕" w:eastAsia="나눔고딕" w:hAnsi="나눔고딕" w:cs="Times New Roman"/>
          <w:color w:val="000000" w:themeColor="text1"/>
          <w:sz w:val="20"/>
          <w:szCs w:val="20"/>
        </w:rPr>
        <w:t xml:space="preserve"> this</w:t>
      </w:r>
      <w:r w:rsidR="00C55399" w:rsidRPr="00F02FE1">
        <w:rPr>
          <w:rFonts w:ascii="나눔고딕" w:eastAsia="나눔고딕" w:hAnsi="나눔고딕" w:cs="Times New Roman"/>
          <w:color w:val="000000" w:themeColor="text1"/>
          <w:sz w:val="20"/>
          <w:szCs w:val="20"/>
        </w:rPr>
        <w:t xml:space="preserve"> age group</w:t>
      </w:r>
      <w:r w:rsidR="00D52D8F" w:rsidRPr="00F02FE1">
        <w:rPr>
          <w:rFonts w:ascii="나눔고딕" w:eastAsia="나눔고딕" w:hAnsi="나눔고딕" w:cs="Times New Roman"/>
          <w:color w:val="000000" w:themeColor="text1"/>
          <w:sz w:val="20"/>
          <w:szCs w:val="20"/>
        </w:rPr>
        <w:t xml:space="preserve"> </w:t>
      </w:r>
      <w:r w:rsidR="00C27131" w:rsidRPr="00F02FE1">
        <w:rPr>
          <w:rFonts w:ascii="나눔고딕" w:eastAsia="나눔고딕" w:hAnsi="나눔고딕" w:cs="Times New Roman"/>
          <w:color w:val="000000" w:themeColor="text1"/>
          <w:sz w:val="20"/>
          <w:szCs w:val="20"/>
        </w:rPr>
        <w:fldChar w:fldCharType="begin"/>
      </w:r>
      <w:r w:rsidR="001D6EF6" w:rsidRPr="00F02FE1">
        <w:rPr>
          <w:rFonts w:ascii="나눔고딕" w:eastAsia="나눔고딕" w:hAnsi="나눔고딕" w:cs="Times New Roman"/>
          <w:color w:val="000000" w:themeColor="text1"/>
          <w:sz w:val="20"/>
          <w:szCs w:val="20"/>
        </w:rPr>
        <w:instrText xml:space="preserve"> ADDIN EN.CITE &lt;EndNote&gt;&lt;Cite&gt;&lt;Author&gt;Mahaudens&lt;/Author&gt;&lt;Year&gt;2005&lt;/Year&gt;&lt;RecNum&gt;38&lt;/RecNum&gt;&lt;DisplayText&gt;(Mahaudens, Thonnard, &amp;amp; Detrembleur, 2005)&lt;/DisplayText&gt;&lt;record&gt;&lt;rec-number&gt;38&lt;/rec-number&gt;&lt;foreign-keys&gt;&lt;key app="EN" db-id="aaa5vd9em2d2tjed22npfdpw0fv90xt9td29" timestamp="0"&gt;38&lt;/key&gt;&lt;/foreign-keys&gt;&lt;ref-type name="Journal Article"&gt;17&lt;/ref-type&gt;&lt;contributors&gt;&lt;authors&gt;&lt;author&gt;Mahaudens, P.&lt;/author&gt;&lt;author&gt;Thonnard, J. L.&lt;/author&gt;&lt;author&gt;Detrembleur, C.&lt;/author&gt;&lt;/authors&gt;&lt;/contributors&gt;&lt;auth-address&gt;Service de medicine physique et de readaptation, cliniques universitaires Saint-Luc, Avenue Hippocrate, 10-1200, Brussels, Belgium.&lt;/auth-address&gt;&lt;titles&gt;&lt;title&gt;Influence of structural pelvic disorders during standing and walking in adolescents with idiopathic scoliosis&lt;/title&gt;&lt;secondary-title&gt;Spine J&lt;/secondary-title&gt;&lt;alt-title&gt;The spine journal : official journal of the North American Spine Society&lt;/alt-title&gt;&lt;/titles&gt;&lt;pages&gt;427-33&lt;/pages&gt;&lt;volume&gt;5&lt;/volume&gt;&lt;number&gt;4&lt;/number&gt;&lt;edition&gt;2005/07/06&lt;/edition&gt;&lt;keywords&gt;&lt;keyword&gt;Adolescent&lt;/keyword&gt;&lt;keyword&gt;Biomechanical Phenomena&lt;/keyword&gt;&lt;keyword&gt;Electromyography&lt;/keyword&gt;&lt;keyword&gt;Gait&lt;/keyword&gt;&lt;keyword&gt;Humans&lt;/keyword&gt;&lt;keyword&gt;Imaging, Three-Dimensional&lt;/keyword&gt;&lt;keyword&gt;Lumbar Vertebrae/radiography&lt;/keyword&gt;&lt;keyword&gt;Movement&lt;/keyword&gt;&lt;keyword&gt;Muscle, Skeletal/physiopathology&lt;/keyword&gt;&lt;keyword&gt;Pelvic Bones/physiopathology/radiography&lt;/keyword&gt;&lt;keyword&gt;Pelvis/*physiopathology&lt;/keyword&gt;&lt;keyword&gt;*Posture&lt;/keyword&gt;&lt;keyword&gt;Scoliosis/complications/*physiopathology/radiography&lt;/keyword&gt;&lt;keyword&gt;Thoracic Vertebrae/radiography&lt;/keyword&gt;&lt;keyword&gt;*Walking&lt;/keyword&gt;&lt;/keywords&gt;&lt;dates&gt;&lt;year&gt;2005&lt;/year&gt;&lt;pub-dates&gt;&lt;date&gt;Jul-Aug&lt;/date&gt;&lt;/pub-dates&gt;&lt;/dates&gt;&lt;isbn&gt;1529-9430 (Print)&amp;#xD;1529-9430&lt;/isbn&gt;&lt;accession-num&gt;15996612&lt;/accession-num&gt;&lt;urls&gt;&lt;/urls&gt;&lt;electronic-resource-num&gt;10.1016/j.spinee.2004.11.014&lt;/electronic-resource-num&gt;&lt;remote-database-provider&gt;NLM&lt;/remote-database-provider&gt;&lt;language&gt;eng&lt;/language&gt;&lt;/record&gt;&lt;/Cite&gt;&lt;/EndNote&gt;</w:instrText>
      </w:r>
      <w:r w:rsidR="00C27131" w:rsidRPr="00F02FE1">
        <w:rPr>
          <w:rFonts w:ascii="나눔고딕" w:eastAsia="나눔고딕" w:hAnsi="나눔고딕" w:cs="Times New Roman"/>
          <w:color w:val="000000" w:themeColor="text1"/>
          <w:sz w:val="20"/>
          <w:szCs w:val="20"/>
        </w:rPr>
        <w:fldChar w:fldCharType="separate"/>
      </w:r>
      <w:r w:rsidR="001D6EF6" w:rsidRPr="00F02FE1">
        <w:rPr>
          <w:rFonts w:ascii="나눔고딕" w:eastAsia="나눔고딕" w:hAnsi="나눔고딕" w:cs="Times New Roman"/>
          <w:noProof/>
          <w:color w:val="000000" w:themeColor="text1"/>
          <w:sz w:val="20"/>
          <w:szCs w:val="20"/>
        </w:rPr>
        <w:t>(</w:t>
      </w:r>
      <w:hyperlink w:anchor="_ENREF_6" w:tooltip="Mahaudens, 2005 #38" w:history="1">
        <w:r w:rsidR="00471945" w:rsidRPr="00F02FE1">
          <w:rPr>
            <w:rFonts w:ascii="나눔고딕" w:eastAsia="나눔고딕" w:hAnsi="나눔고딕" w:cs="Times New Roman"/>
            <w:noProof/>
            <w:color w:val="000000" w:themeColor="text1"/>
            <w:sz w:val="20"/>
            <w:szCs w:val="20"/>
          </w:rPr>
          <w:t>Mahaudens, Thonnard, &amp; Detrembleur, 2005</w:t>
        </w:r>
      </w:hyperlink>
      <w:r w:rsidR="001D6EF6" w:rsidRPr="00F02FE1">
        <w:rPr>
          <w:rFonts w:ascii="나눔고딕" w:eastAsia="나눔고딕" w:hAnsi="나눔고딕" w:cs="Times New Roman"/>
          <w:noProof/>
          <w:color w:val="000000" w:themeColor="text1"/>
          <w:sz w:val="20"/>
          <w:szCs w:val="20"/>
        </w:rPr>
        <w:t>)</w:t>
      </w:r>
      <w:r w:rsidR="00C27131" w:rsidRPr="00F02FE1">
        <w:rPr>
          <w:rFonts w:ascii="나눔고딕" w:eastAsia="나눔고딕" w:hAnsi="나눔고딕" w:cs="Times New Roman"/>
          <w:color w:val="000000" w:themeColor="text1"/>
          <w:sz w:val="20"/>
          <w:szCs w:val="20"/>
        </w:rPr>
        <w:fldChar w:fldCharType="end"/>
      </w:r>
      <w:r w:rsidR="000B08C0" w:rsidRPr="00F02FE1">
        <w:rPr>
          <w:rFonts w:ascii="나눔고딕" w:eastAsia="나눔고딕" w:hAnsi="나눔고딕" w:cs="Times New Roman"/>
          <w:color w:val="000000" w:themeColor="text1"/>
          <w:sz w:val="20"/>
          <w:szCs w:val="20"/>
        </w:rPr>
        <w:t>.</w:t>
      </w:r>
    </w:p>
    <w:p w:rsidR="00E64623" w:rsidRPr="00F02FE1" w:rsidRDefault="00E64623" w:rsidP="00345FE5">
      <w:pPr>
        <w:jc w:val="both"/>
        <w:rPr>
          <w:rFonts w:ascii="나눔고딕" w:eastAsia="나눔고딕" w:hAnsi="나눔고딕" w:cs="Times New Roman"/>
          <w:i/>
          <w:color w:val="000000" w:themeColor="text1"/>
          <w:sz w:val="20"/>
          <w:szCs w:val="20"/>
        </w:rPr>
      </w:pPr>
    </w:p>
    <w:p w:rsidR="0073493E" w:rsidRDefault="0021763A"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3.</w:t>
      </w:r>
      <w:r w:rsidR="00230255" w:rsidRPr="00F02FE1">
        <w:rPr>
          <w:rFonts w:ascii="나눔고딕" w:eastAsia="나눔고딕" w:hAnsi="나눔고딕" w:cs="Times New Roman"/>
          <w:color w:val="000000" w:themeColor="text1"/>
          <w:sz w:val="20"/>
          <w:szCs w:val="20"/>
        </w:rPr>
        <w:t xml:space="preserve"> </w:t>
      </w:r>
      <w:r w:rsidR="00F1328F" w:rsidRPr="00F02FE1">
        <w:rPr>
          <w:rFonts w:ascii="나눔고딕" w:eastAsia="나눔고딕" w:hAnsi="나눔고딕" w:cs="Times New Roman"/>
          <w:color w:val="000000" w:themeColor="text1"/>
          <w:sz w:val="20"/>
          <w:szCs w:val="20"/>
        </w:rPr>
        <w:t>Data analysis</w:t>
      </w:r>
    </w:p>
    <w:p w:rsidR="002C3153" w:rsidRPr="00F02FE1" w:rsidRDefault="002C3153" w:rsidP="00345FE5">
      <w:pPr>
        <w:jc w:val="both"/>
        <w:rPr>
          <w:rFonts w:ascii="나눔고딕" w:eastAsia="나눔고딕" w:hAnsi="나눔고딕" w:cs="Times New Roman"/>
          <w:color w:val="000000" w:themeColor="text1"/>
          <w:sz w:val="20"/>
          <w:szCs w:val="20"/>
        </w:rPr>
      </w:pPr>
    </w:p>
    <w:p w:rsidR="002C3153" w:rsidRPr="00F02FE1" w:rsidRDefault="0021763A"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3.1 </w:t>
      </w:r>
      <w:r w:rsidR="00A96473" w:rsidRPr="00F02FE1">
        <w:rPr>
          <w:rFonts w:ascii="나눔고딕" w:eastAsia="나눔고딕" w:hAnsi="나눔고딕" w:cs="Times New Roman"/>
          <w:color w:val="000000" w:themeColor="text1"/>
          <w:sz w:val="20"/>
          <w:szCs w:val="20"/>
        </w:rPr>
        <w:t>Quantification of spinal deformity</w:t>
      </w:r>
      <w:r w:rsidR="0073493E" w:rsidRPr="00F02FE1">
        <w:rPr>
          <w:rFonts w:ascii="나눔고딕" w:eastAsia="나눔고딕" w:hAnsi="나눔고딕" w:cs="Times New Roman"/>
          <w:color w:val="000000" w:themeColor="text1"/>
          <w:sz w:val="20"/>
          <w:szCs w:val="20"/>
        </w:rPr>
        <w:t xml:space="preserve"> and pelvic tilt</w:t>
      </w:r>
    </w:p>
    <w:p w:rsidR="0073493E" w:rsidRPr="00F02FE1" w:rsidRDefault="0073493E"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Cobb’s angle is </w:t>
      </w:r>
      <w:r w:rsidR="00C55399" w:rsidRPr="00F02FE1">
        <w:rPr>
          <w:rFonts w:ascii="나눔고딕" w:eastAsia="나눔고딕" w:hAnsi="나눔고딕" w:cs="Times New Roman"/>
          <w:color w:val="000000" w:themeColor="text1"/>
          <w:sz w:val="20"/>
          <w:szCs w:val="20"/>
        </w:rPr>
        <w:t>often</w:t>
      </w:r>
      <w:r w:rsidRPr="00F02FE1">
        <w:rPr>
          <w:rFonts w:ascii="나눔고딕" w:eastAsia="나눔고딕" w:hAnsi="나눔고딕" w:cs="Times New Roman"/>
          <w:color w:val="000000" w:themeColor="text1"/>
          <w:sz w:val="20"/>
          <w:szCs w:val="20"/>
        </w:rPr>
        <w:t xml:space="preserve"> measured </w:t>
      </w:r>
      <w:r w:rsidR="00C55399" w:rsidRPr="00F02FE1">
        <w:rPr>
          <w:rFonts w:ascii="나눔고딕" w:eastAsia="나눔고딕" w:hAnsi="나눔고딕" w:cs="Times New Roman"/>
          <w:color w:val="000000" w:themeColor="text1"/>
          <w:sz w:val="20"/>
          <w:szCs w:val="20"/>
        </w:rPr>
        <w:t>as</w:t>
      </w:r>
      <w:r w:rsidRPr="00F02FE1">
        <w:rPr>
          <w:rFonts w:ascii="나눔고딕" w:eastAsia="나눔고딕" w:hAnsi="나눔고딕" w:cs="Times New Roman"/>
          <w:color w:val="000000" w:themeColor="text1"/>
          <w:sz w:val="20"/>
          <w:szCs w:val="20"/>
          <w:u w:color="012087"/>
        </w:rPr>
        <w:t xml:space="preserve"> the angle </w:t>
      </w:r>
      <w:r w:rsidR="00C55399" w:rsidRPr="00F02FE1">
        <w:rPr>
          <w:rFonts w:ascii="나눔고딕" w:eastAsia="나눔고딕" w:hAnsi="나눔고딕" w:cs="Times New Roman"/>
          <w:color w:val="000000" w:themeColor="text1"/>
          <w:sz w:val="20"/>
          <w:szCs w:val="20"/>
          <w:u w:color="012087"/>
        </w:rPr>
        <w:t>between</w:t>
      </w:r>
      <w:r w:rsidRPr="00F02FE1">
        <w:rPr>
          <w:rFonts w:ascii="나눔고딕" w:eastAsia="나눔고딕" w:hAnsi="나눔고딕" w:cs="Times New Roman"/>
          <w:color w:val="000000" w:themeColor="text1"/>
          <w:sz w:val="20"/>
          <w:szCs w:val="20"/>
          <w:u w:color="012087"/>
        </w:rPr>
        <w:t xml:space="preserve"> lines </w:t>
      </w:r>
      <w:r w:rsidR="003F0111" w:rsidRPr="00F02FE1">
        <w:rPr>
          <w:rFonts w:ascii="나눔고딕" w:eastAsia="나눔고딕" w:hAnsi="나눔고딕" w:cs="Times New Roman"/>
          <w:color w:val="000000" w:themeColor="text1"/>
          <w:sz w:val="20"/>
          <w:szCs w:val="20"/>
          <w:u w:color="012087"/>
        </w:rPr>
        <w:t>dra</w:t>
      </w:r>
      <w:r w:rsidR="00C55399" w:rsidRPr="00F02FE1">
        <w:rPr>
          <w:rFonts w:ascii="나눔고딕" w:eastAsia="나눔고딕" w:hAnsi="나눔고딕" w:cs="Times New Roman"/>
          <w:color w:val="000000" w:themeColor="text1"/>
          <w:sz w:val="20"/>
          <w:szCs w:val="20"/>
          <w:u w:color="012087"/>
        </w:rPr>
        <w:t xml:space="preserve">wn </w:t>
      </w:r>
      <w:r w:rsidRPr="00F02FE1">
        <w:rPr>
          <w:rFonts w:ascii="나눔고딕" w:eastAsia="나눔고딕" w:hAnsi="나눔고딕" w:cs="Times New Roman"/>
          <w:color w:val="000000" w:themeColor="text1"/>
          <w:sz w:val="20"/>
          <w:szCs w:val="20"/>
          <w:u w:color="012087"/>
        </w:rPr>
        <w:t xml:space="preserve">parallel to the </w:t>
      </w:r>
      <w:r w:rsidR="00A7398A" w:rsidRPr="00F02FE1">
        <w:rPr>
          <w:rFonts w:ascii="나눔고딕" w:eastAsia="나눔고딕" w:hAnsi="나눔고딕" w:cs="Times New Roman"/>
          <w:color w:val="000000" w:themeColor="text1"/>
          <w:sz w:val="20"/>
          <w:szCs w:val="20"/>
          <w:u w:color="012087"/>
        </w:rPr>
        <w:t xml:space="preserve">two </w:t>
      </w:r>
      <w:r w:rsidRPr="00F02FE1">
        <w:rPr>
          <w:rFonts w:ascii="나눔고딕" w:eastAsia="나눔고딕" w:hAnsi="나눔고딕" w:cs="Times New Roman"/>
          <w:color w:val="000000" w:themeColor="text1"/>
          <w:sz w:val="20"/>
          <w:szCs w:val="20"/>
          <w:u w:color="012087"/>
        </w:rPr>
        <w:t>most tilted vertebra</w:t>
      </w:r>
      <w:r w:rsidR="003F0111" w:rsidRPr="00F02FE1">
        <w:rPr>
          <w:rFonts w:ascii="나눔고딕" w:eastAsia="나눔고딕" w:hAnsi="나눔고딕" w:cs="Times New Roman"/>
          <w:color w:val="000000" w:themeColor="text1"/>
          <w:sz w:val="20"/>
          <w:szCs w:val="20"/>
          <w:u w:color="012087"/>
        </w:rPr>
        <w:t>e</w:t>
      </w:r>
      <w:r w:rsidR="005D54B9" w:rsidRPr="00F02FE1">
        <w:rPr>
          <w:rFonts w:ascii="나눔고딕" w:eastAsia="나눔고딕" w:hAnsi="나눔고딕" w:cs="Times New Roman"/>
          <w:color w:val="000000" w:themeColor="text1"/>
          <w:sz w:val="20"/>
          <w:szCs w:val="20"/>
          <w:u w:color="012087"/>
        </w:rPr>
        <w:t xml:space="preserve"> </w:t>
      </w:r>
      <w:r w:rsidR="00C93EAF" w:rsidRPr="00F02FE1">
        <w:rPr>
          <w:rFonts w:ascii="나눔고딕" w:eastAsia="나눔고딕" w:hAnsi="나눔고딕" w:cs="Times New Roman"/>
          <w:color w:val="000000" w:themeColor="text1"/>
          <w:sz w:val="20"/>
          <w:szCs w:val="20"/>
          <w:u w:color="012087"/>
        </w:rPr>
        <w:t>of the</w:t>
      </w:r>
      <w:r w:rsidR="005D54B9" w:rsidRPr="00F02FE1">
        <w:rPr>
          <w:rFonts w:ascii="나눔고딕" w:eastAsia="나눔고딕" w:hAnsi="나눔고딕" w:cs="Times New Roman"/>
          <w:color w:val="000000" w:themeColor="text1"/>
          <w:sz w:val="20"/>
          <w:szCs w:val="20"/>
          <w:u w:color="012087"/>
        </w:rPr>
        <w:t xml:space="preserve"> spinal curvature in the frontal plane</w:t>
      </w:r>
      <w:r w:rsidR="00D52D8F" w:rsidRPr="00F02FE1">
        <w:rPr>
          <w:rFonts w:ascii="나눔고딕" w:eastAsia="나눔고딕" w:hAnsi="나눔고딕" w:cs="Times New Roman"/>
          <w:color w:val="000000" w:themeColor="text1"/>
          <w:sz w:val="20"/>
          <w:szCs w:val="20"/>
          <w:u w:color="012087"/>
        </w:rPr>
        <w:t xml:space="preserve"> </w:t>
      </w:r>
      <w:r w:rsidR="00C27131" w:rsidRPr="00F02FE1">
        <w:rPr>
          <w:rFonts w:ascii="나눔고딕" w:eastAsia="나눔고딕" w:hAnsi="나눔고딕" w:cs="Times New Roman"/>
          <w:color w:val="000000" w:themeColor="text1"/>
          <w:sz w:val="20"/>
          <w:szCs w:val="20"/>
        </w:rPr>
        <w:fldChar w:fldCharType="begin"/>
      </w:r>
      <w:r w:rsidR="001D6EF6" w:rsidRPr="00F02FE1">
        <w:rPr>
          <w:rFonts w:ascii="나눔고딕" w:eastAsia="나눔고딕" w:hAnsi="나눔고딕" w:cs="Times New Roman"/>
          <w:color w:val="000000" w:themeColor="text1"/>
          <w:sz w:val="20"/>
          <w:szCs w:val="20"/>
        </w:rPr>
        <w:instrText xml:space="preserve"> ADDIN EN.CITE &lt;EndNote&gt;&lt;Cite&gt;&lt;Author&gt;James&lt;/Author&gt;&lt;Year&gt;1976&lt;/Year&gt;&lt;RecNum&gt;37&lt;/RecNum&gt;&lt;DisplayText&gt;(James, 1976)&lt;/DisplayText&gt;&lt;record&gt;&lt;rec-number&gt;37&lt;/rec-number&gt;&lt;foreign-keys&gt;&lt;key app="EN" db-id="aaa5vd9em2d2tjed22npfdpw0fv90xt9td29" timestamp="0"&gt;37&lt;/key&gt;&lt;/foreign-keys&gt;&lt;ref-type name="Book"&gt;6&lt;/ref-type&gt;&lt;contributors&gt;&lt;authors&gt;&lt;author&gt;James, J&lt;/author&gt;&lt;/authors&gt;&lt;/contributors&gt;&lt;titles&gt;&lt;title&gt;Scoliosis&lt;/title&gt;&lt;secondary-title&gt;Scoliosis&lt;/secondary-title&gt;&lt;/titles&gt;&lt;pages&gt;1A&lt;/pages&gt;&lt;section&gt;7-11&lt;/section&gt;&lt;dates&gt;&lt;year&gt;1976&lt;/year&gt;&lt;/dates&gt;&lt;pub-location&gt;London&lt;/pub-location&gt;&lt;publisher&gt;Churchill Livingstone&lt;/publisher&gt;&lt;urls&gt;&lt;/urls&gt;&lt;/record&gt;&lt;/Cite&gt;&lt;/EndNote&gt;</w:instrText>
      </w:r>
      <w:r w:rsidR="00C27131" w:rsidRPr="00F02FE1">
        <w:rPr>
          <w:rFonts w:ascii="나눔고딕" w:eastAsia="나눔고딕" w:hAnsi="나눔고딕" w:cs="Times New Roman"/>
          <w:color w:val="000000" w:themeColor="text1"/>
          <w:sz w:val="20"/>
          <w:szCs w:val="20"/>
        </w:rPr>
        <w:fldChar w:fldCharType="separate"/>
      </w:r>
      <w:r w:rsidR="001D6EF6" w:rsidRPr="00F02FE1">
        <w:rPr>
          <w:rFonts w:ascii="나눔고딕" w:eastAsia="나눔고딕" w:hAnsi="나눔고딕" w:cs="Times New Roman"/>
          <w:noProof/>
          <w:color w:val="000000" w:themeColor="text1"/>
          <w:sz w:val="20"/>
          <w:szCs w:val="20"/>
        </w:rPr>
        <w:t>(</w:t>
      </w:r>
      <w:hyperlink w:anchor="_ENREF_4" w:tooltip="James, 1976 #37" w:history="1">
        <w:r w:rsidR="00471945" w:rsidRPr="00F02FE1">
          <w:rPr>
            <w:rFonts w:ascii="나눔고딕" w:eastAsia="나눔고딕" w:hAnsi="나눔고딕" w:cs="Times New Roman"/>
            <w:noProof/>
            <w:color w:val="000000" w:themeColor="text1"/>
            <w:sz w:val="20"/>
            <w:szCs w:val="20"/>
          </w:rPr>
          <w:t>James, 1976</w:t>
        </w:r>
      </w:hyperlink>
      <w:r w:rsidR="001D6EF6" w:rsidRPr="00F02FE1">
        <w:rPr>
          <w:rFonts w:ascii="나눔고딕" w:eastAsia="나눔고딕" w:hAnsi="나눔고딕" w:cs="Times New Roman"/>
          <w:noProof/>
          <w:color w:val="000000" w:themeColor="text1"/>
          <w:sz w:val="20"/>
          <w:szCs w:val="20"/>
        </w:rPr>
        <w:t>)</w:t>
      </w:r>
      <w:r w:rsidR="00C27131" w:rsidRPr="00F02FE1">
        <w:rPr>
          <w:rFonts w:ascii="나눔고딕" w:eastAsia="나눔고딕" w:hAnsi="나눔고딕" w:cs="Times New Roman"/>
          <w:color w:val="000000" w:themeColor="text1"/>
          <w:sz w:val="20"/>
          <w:szCs w:val="20"/>
        </w:rPr>
        <w:fldChar w:fldCharType="end"/>
      </w:r>
      <w:r w:rsidR="00C93EAF" w:rsidRPr="00F02FE1">
        <w:rPr>
          <w:rFonts w:ascii="나눔고딕" w:eastAsia="나눔고딕" w:hAnsi="나눔고딕" w:cs="Times New Roman"/>
          <w:color w:val="000000" w:themeColor="text1"/>
          <w:sz w:val="20"/>
          <w:szCs w:val="20"/>
        </w:rPr>
        <w:t>, but</w:t>
      </w:r>
      <w:r w:rsidRPr="00F02FE1">
        <w:rPr>
          <w:rFonts w:ascii="나눔고딕" w:eastAsia="나눔고딕" w:hAnsi="나눔고딕" w:cs="Times New Roman"/>
          <w:color w:val="000000" w:themeColor="text1"/>
          <w:sz w:val="20"/>
          <w:szCs w:val="20"/>
        </w:rPr>
        <w:t xml:space="preserve"> there </w:t>
      </w:r>
      <w:r w:rsidR="00F73824" w:rsidRPr="00F02FE1">
        <w:rPr>
          <w:rFonts w:ascii="나눔고딕" w:eastAsia="나눔고딕" w:hAnsi="나눔고딕" w:cs="Times New Roman"/>
          <w:color w:val="000000" w:themeColor="text1"/>
          <w:sz w:val="20"/>
          <w:szCs w:val="20"/>
        </w:rPr>
        <w:t xml:space="preserve">are </w:t>
      </w:r>
      <w:r w:rsidR="00BD32A6" w:rsidRPr="00F02FE1">
        <w:rPr>
          <w:rFonts w:ascii="나눔고딕" w:eastAsia="나눔고딕" w:hAnsi="나눔고딕" w:cs="Times New Roman"/>
          <w:color w:val="000000" w:themeColor="text1"/>
          <w:sz w:val="20"/>
          <w:szCs w:val="20"/>
        </w:rPr>
        <w:t xml:space="preserve">often </w:t>
      </w:r>
      <w:r w:rsidRPr="00F02FE1">
        <w:rPr>
          <w:rFonts w:ascii="나눔고딕" w:eastAsia="나눔고딕" w:hAnsi="나눔고딕" w:cs="Times New Roman"/>
          <w:color w:val="000000" w:themeColor="text1"/>
          <w:sz w:val="20"/>
          <w:szCs w:val="20"/>
        </w:rPr>
        <w:t xml:space="preserve">cases </w:t>
      </w:r>
      <w:r w:rsidR="00F73824" w:rsidRPr="00F02FE1">
        <w:rPr>
          <w:rFonts w:ascii="나눔고딕" w:eastAsia="나눔고딕" w:hAnsi="나눔고딕" w:cs="Times New Roman"/>
          <w:color w:val="000000" w:themeColor="text1"/>
          <w:sz w:val="20"/>
          <w:szCs w:val="20"/>
        </w:rPr>
        <w:t xml:space="preserve">in which </w:t>
      </w:r>
      <w:r w:rsidRPr="00F02FE1">
        <w:rPr>
          <w:rFonts w:ascii="나눔고딕" w:eastAsia="나눔고딕" w:hAnsi="나눔고딕" w:cs="Times New Roman"/>
          <w:color w:val="000000" w:themeColor="text1"/>
          <w:sz w:val="20"/>
          <w:szCs w:val="20"/>
        </w:rPr>
        <w:t xml:space="preserve">two </w:t>
      </w:r>
      <w:r w:rsidR="00D97CDC" w:rsidRPr="00F02FE1">
        <w:rPr>
          <w:rFonts w:ascii="나눔고딕" w:eastAsia="나눔고딕" w:hAnsi="나눔고딕" w:cs="Times New Roman"/>
          <w:color w:val="000000" w:themeColor="text1"/>
          <w:sz w:val="20"/>
          <w:szCs w:val="20"/>
        </w:rPr>
        <w:t>or more curva</w:t>
      </w:r>
      <w:r w:rsidR="00C55399" w:rsidRPr="00F02FE1">
        <w:rPr>
          <w:rFonts w:ascii="나눔고딕" w:eastAsia="나눔고딕" w:hAnsi="나눔고딕" w:cs="Times New Roman"/>
          <w:color w:val="000000" w:themeColor="text1"/>
          <w:sz w:val="20"/>
          <w:szCs w:val="20"/>
        </w:rPr>
        <w:t>tur</w:t>
      </w:r>
      <w:r w:rsidR="00D97CDC" w:rsidRPr="00F02FE1">
        <w:rPr>
          <w:rFonts w:ascii="나눔고딕" w:eastAsia="나눔고딕" w:hAnsi="나눔고딕" w:cs="Times New Roman"/>
          <w:color w:val="000000" w:themeColor="text1"/>
          <w:sz w:val="20"/>
          <w:szCs w:val="20"/>
        </w:rPr>
        <w:t>e</w:t>
      </w:r>
      <w:r w:rsidRPr="00F02FE1">
        <w:rPr>
          <w:rFonts w:ascii="나눔고딕" w:eastAsia="나눔고딕" w:hAnsi="나눔고딕" w:cs="Times New Roman"/>
          <w:color w:val="000000" w:themeColor="text1"/>
          <w:sz w:val="20"/>
          <w:szCs w:val="20"/>
        </w:rPr>
        <w:t xml:space="preserve">s </w:t>
      </w:r>
      <w:r w:rsidR="00B55975" w:rsidRPr="00F02FE1">
        <w:rPr>
          <w:rFonts w:ascii="나눔고딕" w:eastAsia="나눔고딕" w:hAnsi="나눔고딕" w:cs="Times New Roman"/>
          <w:color w:val="000000" w:themeColor="text1"/>
          <w:sz w:val="20"/>
          <w:szCs w:val="20"/>
        </w:rPr>
        <w:t xml:space="preserve">are present </w:t>
      </w:r>
      <w:r w:rsidRPr="00F02FE1">
        <w:rPr>
          <w:rFonts w:ascii="나눔고딕" w:eastAsia="나눔고딕" w:hAnsi="나눔고딕" w:cs="Times New Roman"/>
          <w:color w:val="000000" w:themeColor="text1"/>
          <w:sz w:val="20"/>
          <w:szCs w:val="20"/>
        </w:rPr>
        <w:t>in the spine</w:t>
      </w:r>
      <w:r w:rsidR="00BA0D19" w:rsidRPr="00F02FE1">
        <w:rPr>
          <w:rFonts w:ascii="나눔고딕" w:eastAsia="나눔고딕" w:hAnsi="나눔고딕" w:cs="Times New Roman"/>
          <w:color w:val="000000" w:themeColor="text1"/>
          <w:sz w:val="20"/>
          <w:szCs w:val="20"/>
        </w:rPr>
        <w:t xml:space="preserve">. </w:t>
      </w:r>
    </w:p>
    <w:p w:rsidR="0021763A" w:rsidRPr="00F02FE1" w:rsidRDefault="0021763A" w:rsidP="00345FE5">
      <w:pPr>
        <w:jc w:val="both"/>
        <w:rPr>
          <w:rFonts w:ascii="나눔고딕" w:eastAsia="나눔고딕" w:hAnsi="나눔고딕" w:cs="Times New Roman"/>
          <w:color w:val="000000" w:themeColor="text1"/>
          <w:sz w:val="20"/>
          <w:szCs w:val="20"/>
        </w:rPr>
      </w:pPr>
    </w:p>
    <w:p w:rsidR="0073493E" w:rsidRPr="00F02FE1" w:rsidRDefault="0021763A"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3.2 </w:t>
      </w:r>
      <w:r w:rsidR="00F902A3" w:rsidRPr="00F02FE1">
        <w:rPr>
          <w:rFonts w:ascii="나눔고딕" w:eastAsia="나눔고딕" w:hAnsi="나눔고딕" w:cs="Times New Roman"/>
          <w:color w:val="000000" w:themeColor="text1"/>
          <w:sz w:val="20"/>
          <w:szCs w:val="20"/>
        </w:rPr>
        <w:t>Calculation of GRF asymmetry</w:t>
      </w:r>
    </w:p>
    <w:p w:rsidR="00DB4277" w:rsidRPr="00F02FE1" w:rsidRDefault="00F1328F"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To assess </w:t>
      </w:r>
      <w:r w:rsidR="00570E65" w:rsidRPr="00F02FE1">
        <w:rPr>
          <w:rFonts w:ascii="나눔고딕" w:eastAsia="나눔고딕" w:hAnsi="나눔고딕" w:cs="Times New Roman"/>
          <w:color w:val="000000" w:themeColor="text1"/>
          <w:sz w:val="20"/>
          <w:szCs w:val="20"/>
        </w:rPr>
        <w:t>the</w:t>
      </w:r>
      <w:r w:rsidR="00703091" w:rsidRPr="00F02FE1">
        <w:rPr>
          <w:rFonts w:ascii="나눔고딕" w:eastAsia="나눔고딕" w:hAnsi="나눔고딕" w:cs="Times New Roman"/>
          <w:color w:val="000000" w:themeColor="text1"/>
          <w:sz w:val="20"/>
          <w:szCs w:val="20"/>
        </w:rPr>
        <w:t xml:space="preserve"> gait asymmetry</w:t>
      </w:r>
      <w:r w:rsidR="00570E65" w:rsidRPr="00F02FE1">
        <w:rPr>
          <w:rFonts w:ascii="나눔고딕" w:eastAsia="나눔고딕" w:hAnsi="나눔고딕" w:cs="Times New Roman"/>
          <w:color w:val="000000" w:themeColor="text1"/>
          <w:sz w:val="20"/>
          <w:szCs w:val="20"/>
        </w:rPr>
        <w:t xml:space="preserve"> between legs</w:t>
      </w:r>
      <w:r w:rsidR="00350CD5" w:rsidRPr="00F02FE1">
        <w:rPr>
          <w:rFonts w:ascii="나눔고딕" w:eastAsia="나눔고딕" w:hAnsi="나눔고딕" w:cs="Times New Roman"/>
          <w:color w:val="000000" w:themeColor="text1"/>
          <w:sz w:val="20"/>
          <w:szCs w:val="20"/>
        </w:rPr>
        <w:t xml:space="preserve"> in GRF variables</w:t>
      </w:r>
      <w:r w:rsidR="00703091" w:rsidRPr="00F02FE1">
        <w:rPr>
          <w:rFonts w:ascii="나눔고딕" w:eastAsia="나눔고딕" w:hAnsi="나눔고딕" w:cs="Times New Roman"/>
          <w:color w:val="000000" w:themeColor="text1"/>
          <w:sz w:val="20"/>
          <w:szCs w:val="20"/>
        </w:rPr>
        <w:t xml:space="preserve">, the </w:t>
      </w:r>
      <w:r w:rsidR="00872D53" w:rsidRPr="00F02FE1">
        <w:rPr>
          <w:rFonts w:ascii="나눔고딕" w:eastAsia="나눔고딕" w:hAnsi="나눔고딕" w:cs="Times New Roman"/>
          <w:color w:val="000000" w:themeColor="text1"/>
          <w:sz w:val="20"/>
          <w:szCs w:val="20"/>
        </w:rPr>
        <w:t>Asymmetry Index</w:t>
      </w:r>
      <w:r w:rsidR="00872D53" w:rsidRPr="00F02FE1" w:rsidDel="00872D53">
        <w:rPr>
          <w:rFonts w:ascii="나눔고딕" w:eastAsia="나눔고딕" w:hAnsi="나눔고딕" w:cs="Times New Roman"/>
          <w:color w:val="000000" w:themeColor="text1"/>
          <w:sz w:val="20"/>
          <w:szCs w:val="20"/>
        </w:rPr>
        <w:t xml:space="preserve"> </w:t>
      </w:r>
      <w:r w:rsidRPr="00F02FE1">
        <w:rPr>
          <w:rFonts w:ascii="나눔고딕" w:eastAsia="나눔고딕" w:hAnsi="나눔고딕" w:cs="Times New Roman"/>
          <w:color w:val="000000" w:themeColor="text1"/>
          <w:sz w:val="20"/>
          <w:szCs w:val="20"/>
        </w:rPr>
        <w:t>(</w:t>
      </w:r>
      <w:r w:rsidR="00872D53" w:rsidRPr="00F02FE1">
        <w:rPr>
          <w:rFonts w:ascii="나눔고딕" w:eastAsia="나눔고딕" w:hAnsi="나눔고딕" w:cs="Times New Roman"/>
          <w:color w:val="000000" w:themeColor="text1"/>
          <w:sz w:val="20"/>
          <w:szCs w:val="20"/>
        </w:rPr>
        <w:t>AI</w:t>
      </w:r>
      <w:r w:rsidRPr="00F02FE1">
        <w:rPr>
          <w:rFonts w:ascii="나눔고딕" w:eastAsia="나눔고딕" w:hAnsi="나눔고딕" w:cs="Times New Roman"/>
          <w:color w:val="000000" w:themeColor="text1"/>
          <w:sz w:val="20"/>
          <w:szCs w:val="20"/>
        </w:rPr>
        <w:t xml:space="preserve">) </w:t>
      </w:r>
      <w:r w:rsidR="00703091" w:rsidRPr="00F02FE1">
        <w:rPr>
          <w:rFonts w:ascii="나눔고딕" w:eastAsia="나눔고딕" w:hAnsi="나눔고딕" w:cs="Times New Roman"/>
          <w:color w:val="000000" w:themeColor="text1"/>
          <w:sz w:val="20"/>
          <w:szCs w:val="20"/>
        </w:rPr>
        <w:t xml:space="preserve">was calculated </w:t>
      </w:r>
      <w:r w:rsidR="00A96473" w:rsidRPr="00F02FE1">
        <w:rPr>
          <w:rFonts w:ascii="나눔고딕" w:eastAsia="나눔고딕" w:hAnsi="나눔고딕" w:cs="Times New Roman"/>
          <w:color w:val="000000" w:themeColor="text1"/>
          <w:sz w:val="20"/>
          <w:szCs w:val="20"/>
        </w:rPr>
        <w:t xml:space="preserve">using </w:t>
      </w:r>
      <w:r w:rsidR="00703091" w:rsidRPr="00F02FE1">
        <w:rPr>
          <w:rFonts w:ascii="나눔고딕" w:eastAsia="나눔고딕" w:hAnsi="나눔고딕" w:cs="Times New Roman"/>
          <w:color w:val="000000" w:themeColor="text1"/>
          <w:sz w:val="20"/>
          <w:szCs w:val="20"/>
        </w:rPr>
        <w:t xml:space="preserve">the following formula </w:t>
      </w:r>
      <w:r w:rsidR="00872D53" w:rsidRPr="00F02FE1">
        <w:rPr>
          <w:rFonts w:ascii="나눔고딕" w:eastAsia="나눔고딕" w:hAnsi="나눔고딕" w:cs="Times New Roman"/>
          <w:color w:val="000000" w:themeColor="text1"/>
          <w:sz w:val="20"/>
          <w:szCs w:val="20"/>
        </w:rPr>
        <w:t>(Eq</w:t>
      </w:r>
      <w:r w:rsidR="006E17EC" w:rsidRPr="00F02FE1">
        <w:rPr>
          <w:rFonts w:ascii="나눔고딕" w:eastAsia="나눔고딕" w:hAnsi="나눔고딕" w:cs="Times New Roman"/>
          <w:color w:val="000000" w:themeColor="text1"/>
          <w:sz w:val="20"/>
          <w:szCs w:val="20"/>
        </w:rPr>
        <w:t>.</w:t>
      </w:r>
      <w:r w:rsidR="00872D53" w:rsidRPr="00F02FE1">
        <w:rPr>
          <w:rFonts w:ascii="나눔고딕" w:eastAsia="나눔고딕" w:hAnsi="나눔고딕" w:cs="Times New Roman"/>
          <w:color w:val="000000" w:themeColor="text1"/>
          <w:sz w:val="20"/>
          <w:szCs w:val="20"/>
        </w:rPr>
        <w:t xml:space="preserve"> 1)</w:t>
      </w:r>
      <w:r w:rsidR="00D52D8F" w:rsidRPr="00F02FE1">
        <w:rPr>
          <w:rFonts w:ascii="나눔고딕" w:eastAsia="나눔고딕" w:hAnsi="나눔고딕" w:cs="Times New Roman"/>
          <w:color w:val="000000" w:themeColor="text1"/>
          <w:sz w:val="20"/>
          <w:szCs w:val="20"/>
        </w:rPr>
        <w:t xml:space="preserve"> </w:t>
      </w:r>
      <w:r w:rsidR="00C27131" w:rsidRPr="00F02FE1">
        <w:rPr>
          <w:rFonts w:ascii="나눔고딕" w:eastAsia="나눔고딕" w:hAnsi="나눔고딕" w:cs="Times New Roman"/>
          <w:color w:val="000000" w:themeColor="text1"/>
          <w:sz w:val="20"/>
          <w:szCs w:val="20"/>
        </w:rPr>
        <w:fldChar w:fldCharType="begin">
          <w:fldData xml:space="preserve">PEVuZE5vdGU+PENpdGU+PEF1dGhvcj5Sb2JpbnNvbjwvQXV0aG9yPjxZZWFyPjE5ODc8L1llYXI+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</w:fldData>
        </w:fldChar>
      </w:r>
      <w:r w:rsidR="001D6EF6" w:rsidRPr="00F02FE1">
        <w:rPr>
          <w:rFonts w:ascii="나눔고딕" w:eastAsia="나눔고딕" w:hAnsi="나눔고딕" w:cs="Times New Roman"/>
          <w:color w:val="000000" w:themeColor="text1"/>
          <w:sz w:val="20"/>
          <w:szCs w:val="20"/>
        </w:rPr>
        <w:instrText xml:space="preserve"> ADDIN EN.CITE </w:instrText>
      </w:r>
      <w:r w:rsidR="00C27131" w:rsidRPr="00F02FE1">
        <w:rPr>
          <w:rFonts w:ascii="나눔고딕" w:eastAsia="나눔고딕" w:hAnsi="나눔고딕" w:cs="Times New Roman"/>
          <w:color w:val="000000" w:themeColor="text1"/>
          <w:sz w:val="20"/>
          <w:szCs w:val="20"/>
        </w:rPr>
        <w:fldChar w:fldCharType="begin">
          <w:fldData xml:space="preserve">PEVuZE5vdGU+PENpdGU+PEF1dGhvcj5Sb2JpbnNvbjwvQXV0aG9yPjxZZWFyPjE5ODc8L1llYXI+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</w:fldData>
        </w:fldChar>
      </w:r>
      <w:r w:rsidR="001D6EF6" w:rsidRPr="00F02FE1">
        <w:rPr>
          <w:rFonts w:ascii="나눔고딕" w:eastAsia="나눔고딕" w:hAnsi="나눔고딕" w:cs="Times New Roman"/>
          <w:color w:val="000000" w:themeColor="text1"/>
          <w:sz w:val="20"/>
          <w:szCs w:val="20"/>
        </w:rPr>
        <w:instrText xml:space="preserve"> ADDIN EN.CITE.DATA </w:instrText>
      </w:r>
      <w:r w:rsidR="00C27131" w:rsidRPr="00F02FE1">
        <w:rPr>
          <w:rFonts w:ascii="나눔고딕" w:eastAsia="나눔고딕" w:hAnsi="나눔고딕" w:cs="Times New Roman"/>
          <w:color w:val="000000" w:themeColor="text1"/>
          <w:sz w:val="20"/>
          <w:szCs w:val="20"/>
        </w:rPr>
      </w:r>
      <w:r w:rsidR="00C27131" w:rsidRPr="00F02FE1">
        <w:rPr>
          <w:rFonts w:ascii="나눔고딕" w:eastAsia="나눔고딕" w:hAnsi="나눔고딕" w:cs="Times New Roman"/>
          <w:color w:val="000000" w:themeColor="text1"/>
          <w:sz w:val="20"/>
          <w:szCs w:val="20"/>
        </w:rPr>
        <w:fldChar w:fldCharType="end"/>
      </w:r>
      <w:r w:rsidR="00C27131" w:rsidRPr="00F02FE1">
        <w:rPr>
          <w:rFonts w:ascii="나눔고딕" w:eastAsia="나눔고딕" w:hAnsi="나눔고딕" w:cs="Times New Roman"/>
          <w:color w:val="000000" w:themeColor="text1"/>
          <w:sz w:val="20"/>
          <w:szCs w:val="20"/>
        </w:rPr>
      </w:r>
      <w:r w:rsidR="00C27131" w:rsidRPr="00F02FE1">
        <w:rPr>
          <w:rFonts w:ascii="나눔고딕" w:eastAsia="나눔고딕" w:hAnsi="나눔고딕" w:cs="Times New Roman"/>
          <w:color w:val="000000" w:themeColor="text1"/>
          <w:sz w:val="20"/>
          <w:szCs w:val="20"/>
        </w:rPr>
        <w:fldChar w:fldCharType="separate"/>
      </w:r>
      <w:r w:rsidR="001D6EF6" w:rsidRPr="00F02FE1">
        <w:rPr>
          <w:rFonts w:ascii="나눔고딕" w:eastAsia="나눔고딕" w:hAnsi="나눔고딕" w:cs="Times New Roman"/>
          <w:noProof/>
          <w:color w:val="000000" w:themeColor="text1"/>
          <w:sz w:val="20"/>
          <w:szCs w:val="20"/>
        </w:rPr>
        <w:t>(</w:t>
      </w:r>
      <w:hyperlink w:anchor="_ENREF_9" w:tooltip="Robinson, 1987 #50" w:history="1">
        <w:r w:rsidR="00471945" w:rsidRPr="00F02FE1">
          <w:rPr>
            <w:rFonts w:ascii="나눔고딕" w:eastAsia="나눔고딕" w:hAnsi="나눔고딕" w:cs="Times New Roman"/>
            <w:noProof/>
            <w:color w:val="000000" w:themeColor="text1"/>
            <w:sz w:val="20"/>
            <w:szCs w:val="20"/>
          </w:rPr>
          <w:t>Robinson, Herzog, &amp; Nigg, 1987</w:t>
        </w:r>
      </w:hyperlink>
      <w:r w:rsidR="001D6EF6" w:rsidRPr="00F02FE1">
        <w:rPr>
          <w:rFonts w:ascii="나눔고딕" w:eastAsia="나눔고딕" w:hAnsi="나눔고딕" w:cs="Times New Roman"/>
          <w:noProof/>
          <w:color w:val="000000" w:themeColor="text1"/>
          <w:sz w:val="20"/>
          <w:szCs w:val="20"/>
        </w:rPr>
        <w:t>)</w:t>
      </w:r>
      <w:r w:rsidR="00C27131" w:rsidRPr="00F02FE1">
        <w:rPr>
          <w:rFonts w:ascii="나눔고딕" w:eastAsia="나눔고딕" w:hAnsi="나눔고딕" w:cs="Times New Roman"/>
          <w:color w:val="000000" w:themeColor="text1"/>
          <w:sz w:val="20"/>
          <w:szCs w:val="20"/>
        </w:rPr>
        <w:fldChar w:fldCharType="end"/>
      </w:r>
      <w:r w:rsidR="00CB4FBB" w:rsidRPr="00F02FE1">
        <w:rPr>
          <w:rFonts w:ascii="나눔고딕" w:eastAsia="나눔고딕" w:hAnsi="나눔고딕" w:cs="Times New Roman"/>
          <w:color w:val="000000" w:themeColor="text1"/>
          <w:sz w:val="20"/>
          <w:szCs w:val="20"/>
        </w:rPr>
        <w:t>.</w:t>
      </w:r>
    </w:p>
    <w:p w:rsidR="00370541" w:rsidRPr="00F02FE1" w:rsidRDefault="00370541" w:rsidP="00345FE5">
      <w:pPr>
        <w:jc w:val="both"/>
        <w:rPr>
          <w:rFonts w:ascii="나눔고딕" w:eastAsia="나눔고딕" w:hAnsi="나눔고딕" w:cs="Times New Roman"/>
          <w:color w:val="000000" w:themeColor="text1"/>
          <w:sz w:val="20"/>
          <w:szCs w:val="20"/>
        </w:rPr>
      </w:pPr>
    </w:p>
    <w:p w:rsidR="00A16DA1" w:rsidRPr="00F02FE1" w:rsidRDefault="00CB3EEE" w:rsidP="00345FE5">
      <w:pPr>
        <w:jc w:val="center"/>
        <w:rPr>
          <w:rFonts w:ascii="나눔고딕" w:eastAsia="나눔고딕" w:hAnsi="나눔고딕" w:cs="Times New Roman"/>
          <w:color w:val="000000" w:themeColor="text1"/>
          <w:sz w:val="20"/>
          <w:szCs w:val="20"/>
        </w:rPr>
      </w:pPr>
      <m:oMath>
        <m:r>
          <m:rPr>
            <m:sty m:val="p"/>
          </m:rPr>
          <w:rPr>
            <w:rFonts w:ascii="Cambria Math" w:eastAsia="나눔고딕" w:hAnsi="Cambria Math" w:cs="Times New Roman"/>
            <w:color w:val="000000" w:themeColor="text1"/>
            <w:sz w:val="20"/>
            <w:szCs w:val="20"/>
          </w:rPr>
          <m:t>AI =</m:t>
        </m:r>
        <m:f>
          <m:fPr>
            <m:ctrlPr>
              <w:ins w:id="5" w:author="yangsun park" w:date="2016-07-25T07:26:00Z">
                <w:rPr>
                  <w:rFonts w:ascii="Cambria Math" w:eastAsia="나눔고딕" w:hAnsi="Cambria Math" w:cs="Times New Roman"/>
                  <w:color w:val="000000" w:themeColor="text1"/>
                  <w:sz w:val="20"/>
                  <w:szCs w:val="20"/>
                </w:rPr>
              </w:ins>
            </m:ctrlPr>
          </m:fPr>
          <m:num>
            <m:r>
              <m:rPr>
                <m:sty m:val="p"/>
              </m:rPr>
              <w:rPr>
                <w:rFonts w:ascii="Cambria Math" w:eastAsia="나눔고딕" w:hAnsi="Cambria Math" w:cs="Times New Roman"/>
                <w:color w:val="000000" w:themeColor="text1"/>
                <w:sz w:val="20"/>
                <w:szCs w:val="20"/>
              </w:rPr>
              <m:t>R-L</m:t>
            </m:r>
          </m:num>
          <m:den>
            <m:r>
              <m:rPr>
                <m:sty m:val="p"/>
              </m:rPr>
              <w:rPr>
                <w:rFonts w:ascii="Cambria Math" w:eastAsia="나눔고딕" w:hAnsi="Cambria Math" w:cs="Times New Roman"/>
                <w:color w:val="000000" w:themeColor="text1"/>
                <w:sz w:val="20"/>
                <w:szCs w:val="20"/>
              </w:rPr>
              <m:t xml:space="preserve">0.5 * </m:t>
            </m:r>
            <m:d>
              <m:dPr>
                <m:ctrlPr>
                  <w:ins w:id="6" w:author="yangsun park" w:date="2016-07-25T07:26:00Z">
                    <w:rPr>
                      <w:rFonts w:ascii="Cambria Math" w:eastAsia="나눔고딕" w:hAnsi="Cambria Math" w:cs="Times New Roman"/>
                      <w:color w:val="000000" w:themeColor="text1"/>
                      <w:sz w:val="20"/>
                      <w:szCs w:val="20"/>
                    </w:rPr>
                  </w:ins>
                </m:ctrlPr>
              </m:dPr>
              <m:e>
                <m:r>
                  <m:rPr>
                    <m:sty m:val="p"/>
                  </m:rPr>
                  <w:rPr>
                    <w:rFonts w:ascii="Cambria Math" w:eastAsia="나눔고딕" w:hAnsi="Cambria Math" w:cs="Times New Roman"/>
                    <w:color w:val="000000" w:themeColor="text1"/>
                    <w:sz w:val="20"/>
                    <w:szCs w:val="20"/>
                  </w:rPr>
                  <m:t>R+L</m:t>
                </m:r>
              </m:e>
            </m:d>
          </m:den>
        </m:f>
      </m:oMath>
      <w:r w:rsidR="00A16DA1" w:rsidRPr="00F02FE1">
        <w:rPr>
          <w:rFonts w:ascii="나눔고딕" w:eastAsia="나눔고딕" w:hAnsi="나눔고딕" w:cs="Times New Roman"/>
          <w:color w:val="000000" w:themeColor="text1"/>
          <w:sz w:val="20"/>
          <w:szCs w:val="20"/>
        </w:rPr>
        <w:t xml:space="preserve"> </w:t>
      </w:r>
      <w:r w:rsidR="00A16DA1" w:rsidRPr="00F02FE1">
        <w:rPr>
          <w:rFonts w:ascii="나눔고딕" w:eastAsia="나눔고딕" w:hAnsi="나눔고딕" w:cs="Times New Roman"/>
          <w:color w:val="000000" w:themeColor="text1"/>
          <w:sz w:val="20"/>
          <w:szCs w:val="20"/>
        </w:rPr>
        <w:tab/>
      </w:r>
      <w:r w:rsidR="00A16DA1" w:rsidRPr="00F02FE1">
        <w:rPr>
          <w:rFonts w:ascii="나눔고딕" w:eastAsia="나눔고딕" w:hAnsi="나눔고딕" w:cs="Times New Roman"/>
          <w:color w:val="000000" w:themeColor="text1"/>
          <w:sz w:val="20"/>
          <w:szCs w:val="20"/>
        </w:rPr>
        <w:tab/>
      </w:r>
      <w:r w:rsidR="00A16DA1" w:rsidRPr="00F02FE1">
        <w:rPr>
          <w:rFonts w:ascii="나눔고딕" w:eastAsia="나눔고딕" w:hAnsi="나눔고딕" w:cs="Times New Roman"/>
          <w:color w:val="000000" w:themeColor="text1"/>
          <w:sz w:val="20"/>
          <w:szCs w:val="20"/>
        </w:rPr>
        <w:tab/>
      </w:r>
      <w:r w:rsidR="00A16DA1" w:rsidRPr="00F02FE1">
        <w:rPr>
          <w:rFonts w:ascii="나눔고딕" w:eastAsia="나눔고딕" w:hAnsi="나눔고딕" w:cs="Times New Roman"/>
          <w:color w:val="000000" w:themeColor="text1"/>
          <w:sz w:val="20"/>
          <w:szCs w:val="20"/>
        </w:rPr>
        <w:tab/>
        <w:t>(Eq. 1)</w:t>
      </w:r>
    </w:p>
    <w:p w:rsidR="00370541" w:rsidRPr="00F02FE1" w:rsidRDefault="000A5AD7" w:rsidP="00345FE5">
      <w:pPr>
        <w:jc w:val="both"/>
        <w:rPr>
          <w:rFonts w:ascii="나눔고딕" w:eastAsia="나눔고딕" w:hAnsi="나눔고딕" w:cs="Times New Roman"/>
          <w:color w:val="000000" w:themeColor="text1"/>
          <w:sz w:val="20"/>
          <w:szCs w:val="20"/>
        </w:rPr>
      </w:pPr>
      <w:proofErr w:type="gramStart"/>
      <w:r w:rsidRPr="00F02FE1">
        <w:rPr>
          <w:rFonts w:ascii="나눔고딕" w:eastAsia="나눔고딕" w:hAnsi="나눔고딕" w:cs="Times New Roman"/>
          <w:color w:val="000000" w:themeColor="text1"/>
          <w:sz w:val="20"/>
          <w:szCs w:val="20"/>
        </w:rPr>
        <w:t>where</w:t>
      </w:r>
      <w:proofErr w:type="gramEnd"/>
      <w:r w:rsidR="00872D53" w:rsidRPr="00F02FE1">
        <w:rPr>
          <w:rFonts w:ascii="나눔고딕" w:eastAsia="나눔고딕" w:hAnsi="나눔고딕" w:cs="Times New Roman"/>
          <w:color w:val="000000" w:themeColor="text1"/>
          <w:sz w:val="20"/>
          <w:szCs w:val="20"/>
        </w:rPr>
        <w:t xml:space="preserve"> R and L represent </w:t>
      </w:r>
      <w:r w:rsidR="00A96473" w:rsidRPr="00F02FE1">
        <w:rPr>
          <w:rFonts w:ascii="나눔고딕" w:eastAsia="나눔고딕" w:hAnsi="나눔고딕" w:cs="Times New Roman"/>
          <w:color w:val="000000" w:themeColor="text1"/>
          <w:sz w:val="20"/>
          <w:szCs w:val="20"/>
        </w:rPr>
        <w:t xml:space="preserve">the values of </w:t>
      </w:r>
      <w:r w:rsidR="00872D53" w:rsidRPr="00F02FE1">
        <w:rPr>
          <w:rFonts w:ascii="나눔고딕" w:eastAsia="나눔고딕" w:hAnsi="나눔고딕" w:cs="Times New Roman"/>
          <w:color w:val="000000" w:themeColor="text1"/>
          <w:sz w:val="20"/>
          <w:szCs w:val="20"/>
        </w:rPr>
        <w:t xml:space="preserve">a </w:t>
      </w:r>
      <w:r w:rsidR="00A96473" w:rsidRPr="00F02FE1">
        <w:rPr>
          <w:rFonts w:ascii="나눔고딕" w:eastAsia="나눔고딕" w:hAnsi="나눔고딕" w:cs="Times New Roman"/>
          <w:color w:val="000000" w:themeColor="text1"/>
          <w:sz w:val="20"/>
          <w:szCs w:val="20"/>
        </w:rPr>
        <w:t xml:space="preserve">specific </w:t>
      </w:r>
      <w:r w:rsidR="00872D53" w:rsidRPr="00F02FE1">
        <w:rPr>
          <w:rFonts w:ascii="나눔고딕" w:eastAsia="나눔고딕" w:hAnsi="나눔고딕" w:cs="Times New Roman"/>
          <w:color w:val="000000" w:themeColor="text1"/>
          <w:sz w:val="20"/>
          <w:szCs w:val="20"/>
        </w:rPr>
        <w:t xml:space="preserve">GRF </w:t>
      </w:r>
      <w:r w:rsidR="00A96473" w:rsidRPr="00F02FE1">
        <w:rPr>
          <w:rFonts w:ascii="나눔고딕" w:eastAsia="나눔고딕" w:hAnsi="나눔고딕" w:cs="Times New Roman"/>
          <w:color w:val="000000" w:themeColor="text1"/>
          <w:sz w:val="20"/>
          <w:szCs w:val="20"/>
        </w:rPr>
        <w:t xml:space="preserve">component </w:t>
      </w:r>
      <w:r w:rsidR="00872D53" w:rsidRPr="00F02FE1">
        <w:rPr>
          <w:rFonts w:ascii="나눔고딕" w:eastAsia="나눔고딕" w:hAnsi="나눔고딕" w:cs="Times New Roman"/>
          <w:color w:val="000000" w:themeColor="text1"/>
          <w:sz w:val="20"/>
          <w:szCs w:val="20"/>
        </w:rPr>
        <w:t>from the right foot and left foot, respectively.</w:t>
      </w:r>
      <w:r w:rsidR="00EF111F" w:rsidRPr="00F02FE1">
        <w:rPr>
          <w:rFonts w:ascii="나눔고딕" w:eastAsia="나눔고딕" w:hAnsi="나눔고딕" w:cs="Times New Roman"/>
          <w:color w:val="000000" w:themeColor="text1"/>
          <w:sz w:val="20"/>
          <w:szCs w:val="20"/>
        </w:rPr>
        <w:t xml:space="preserve"> </w:t>
      </w:r>
    </w:p>
    <w:p w:rsidR="002A0C23" w:rsidRPr="00F02FE1" w:rsidRDefault="002A0C23" w:rsidP="00345FE5">
      <w:pPr>
        <w:jc w:val="both"/>
        <w:rPr>
          <w:rFonts w:ascii="나눔고딕" w:eastAsia="나눔고딕" w:hAnsi="나눔고딕" w:cs="Times New Roman"/>
          <w:color w:val="000000" w:themeColor="text1"/>
          <w:sz w:val="20"/>
          <w:szCs w:val="20"/>
        </w:rPr>
      </w:pPr>
    </w:p>
    <w:p w:rsidR="0012390A" w:rsidRPr="00F02FE1" w:rsidRDefault="00584788" w:rsidP="00345FE5">
      <w:pPr>
        <w:jc w:val="both"/>
        <w:rPr>
          <w:rFonts w:ascii="나눔고딕" w:eastAsia="나눔고딕" w:hAnsi="나눔고딕" w:cs="Times New Roman"/>
          <w:b/>
          <w:color w:val="000000" w:themeColor="text1"/>
          <w:sz w:val="20"/>
          <w:szCs w:val="20"/>
        </w:rPr>
      </w:pPr>
      <w:r w:rsidRPr="00F02FE1">
        <w:rPr>
          <w:rFonts w:ascii="나눔고딕" w:eastAsia="나눔고딕" w:hAnsi="나눔고딕" w:cs="Times New Roman"/>
          <w:b/>
          <w:color w:val="000000" w:themeColor="text1"/>
          <w:sz w:val="20"/>
          <w:szCs w:val="20"/>
        </w:rPr>
        <w:t>Result</w:t>
      </w:r>
      <w:r w:rsidR="00277A42" w:rsidRPr="00F02FE1">
        <w:rPr>
          <w:rFonts w:ascii="나눔고딕" w:eastAsia="나눔고딕" w:hAnsi="나눔고딕" w:cs="Times New Roman"/>
          <w:b/>
          <w:color w:val="000000" w:themeColor="text1"/>
          <w:sz w:val="20"/>
          <w:szCs w:val="20"/>
        </w:rPr>
        <w:t>s</w:t>
      </w:r>
    </w:p>
    <w:p w:rsidR="0021763A" w:rsidRPr="00F02FE1" w:rsidRDefault="0021763A" w:rsidP="00345FE5">
      <w:pPr>
        <w:jc w:val="both"/>
        <w:rPr>
          <w:rFonts w:ascii="나눔고딕" w:eastAsia="나눔고딕" w:hAnsi="나눔고딕" w:cs="Times New Roman"/>
          <w:b/>
          <w:color w:val="000000" w:themeColor="text1"/>
          <w:sz w:val="20"/>
          <w:szCs w:val="20"/>
        </w:rPr>
      </w:pPr>
    </w:p>
    <w:p w:rsidR="00505D09" w:rsidRPr="002C3153" w:rsidRDefault="002C3153" w:rsidP="00345FE5">
      <w:pPr>
        <w:jc w:val="both"/>
        <w:rPr>
          <w:rFonts w:ascii="나눔고딕" w:eastAsia="나눔고딕" w:hAnsi="나눔고딕" w:cs="Times New Roman"/>
          <w:color w:val="000000" w:themeColor="text1"/>
          <w:sz w:val="20"/>
          <w:szCs w:val="20"/>
        </w:rPr>
      </w:pPr>
      <w:r>
        <w:rPr>
          <w:rFonts w:ascii="나눔고딕" w:eastAsia="나눔고딕" w:hAnsi="나눔고딕" w:cs="Times New Roman"/>
          <w:color w:val="000000" w:themeColor="text1"/>
          <w:sz w:val="20"/>
          <w:szCs w:val="20"/>
        </w:rPr>
        <w:t xml:space="preserve">1. </w:t>
      </w:r>
      <w:r w:rsidR="00505D09" w:rsidRPr="002C3153">
        <w:rPr>
          <w:rFonts w:ascii="나눔고딕" w:eastAsia="나눔고딕" w:hAnsi="나눔고딕" w:cs="Times New Roman"/>
          <w:color w:val="000000" w:themeColor="text1"/>
          <w:sz w:val="20"/>
          <w:szCs w:val="20"/>
        </w:rPr>
        <w:t xml:space="preserve">GRF peaks and averages </w:t>
      </w:r>
    </w:p>
    <w:p w:rsidR="002C3153" w:rsidRPr="002C3153" w:rsidRDefault="002C3153" w:rsidP="00345FE5"/>
    <w:p w:rsidR="00505D09" w:rsidRPr="00F02FE1" w:rsidRDefault="00505D09"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AI’s of four GRF magnitude variables (Figure 3) showed statistically significant correlation coefficients with ACA or MCA</w:t>
      </w:r>
      <w:r w:rsidR="00571C8A" w:rsidRPr="00F02FE1">
        <w:rPr>
          <w:rFonts w:ascii="나눔고딕" w:eastAsia="나눔고딕" w:hAnsi="나눔고딕" w:cs="Times New Roman"/>
          <w:color w:val="000000" w:themeColor="text1"/>
          <w:sz w:val="20"/>
          <w:szCs w:val="20"/>
        </w:rPr>
        <w:t xml:space="preserve">, while none of the GRF magnitude variables showed significant correlation coefficients with PT </w:t>
      </w:r>
      <w:r w:rsidRPr="00F02FE1">
        <w:rPr>
          <w:rFonts w:ascii="나눔고딕" w:eastAsia="나눔고딕" w:hAnsi="나눔고딕" w:cs="Times New Roman"/>
          <w:color w:val="000000" w:themeColor="text1"/>
          <w:sz w:val="20"/>
          <w:szCs w:val="20"/>
        </w:rPr>
        <w:t xml:space="preserve">(Table 2). </w:t>
      </w:r>
    </w:p>
    <w:p w:rsidR="00C92C54" w:rsidRPr="00F02FE1" w:rsidRDefault="00C92C54" w:rsidP="00345FE5">
      <w:pPr>
        <w:jc w:val="both"/>
        <w:rPr>
          <w:rFonts w:ascii="나눔고딕" w:eastAsia="나눔고딕" w:hAnsi="나눔고딕" w:cs="Times New Roman"/>
          <w:color w:val="000000" w:themeColor="text1"/>
          <w:sz w:val="20"/>
          <w:szCs w:val="20"/>
        </w:rPr>
      </w:pPr>
    </w:p>
    <w:p w:rsidR="00C92C54" w:rsidRPr="00F02FE1" w:rsidRDefault="00C92C54"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noProof/>
          <w:color w:val="000000" w:themeColor="text1"/>
          <w:sz w:val="20"/>
          <w:szCs w:val="20"/>
        </w:rPr>
        <w:drawing>
          <wp:inline distT="0" distB="0" distL="0" distR="0">
            <wp:extent cx="5938320" cy="2469734"/>
            <wp:effectExtent l="0" t="0" r="5715" b="0"/>
            <wp:docPr id="2" name="Picture 2" descr="Macintosh HD:Users:yangsun:Box Sync:Project Scoliosis:Clinical Biomechanics:_Fig3-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yangsun:Box Sync:Project Scoliosis:Clinical Biomechanics:_Fig3-1.pdf"/>
                    <pic:cNvPicPr>
                      <a:picLocks noChangeAspect="1" noChangeArrowheads="1"/>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b="65914"/>
                    <a:stretch/>
                  </pic:blipFill>
                  <pic:spPr bwMode="auto">
                    <a:xfrm>
                      <a:off x="0" y="0"/>
                      <a:ext cx="5939155" cy="2470081"/>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21763A" w:rsidRPr="00F02FE1" w:rsidRDefault="00C92C54" w:rsidP="00345FE5">
      <w:pPr>
        <w:jc w:val="both"/>
        <w:rPr>
          <w:rFonts w:ascii="나눔고딕" w:eastAsia="나눔고딕" w:hAnsi="나눔고딕" w:cs="Times New Roman"/>
          <w:color w:val="000000" w:themeColor="text1"/>
          <w:spacing w:val="-10"/>
          <w:kern w:val="1"/>
          <w:sz w:val="20"/>
          <w:szCs w:val="20"/>
        </w:rPr>
      </w:pPr>
      <w:r w:rsidRPr="00F02FE1">
        <w:rPr>
          <w:rFonts w:ascii="나눔고딕" w:eastAsia="나눔고딕" w:hAnsi="나눔고딕" w:cs="Times New Roman"/>
          <w:color w:val="000000" w:themeColor="text1"/>
          <w:sz w:val="20"/>
          <w:szCs w:val="20"/>
        </w:rPr>
        <w:t>Figure 3. Statistically significant relationships between AI’s of GRF variables vs. ACA (A</w:t>
      </w:r>
      <w:proofErr w:type="gramStart"/>
      <w:r w:rsidRPr="00F02FE1">
        <w:rPr>
          <w:rFonts w:ascii="나눔고딕" w:eastAsia="나눔고딕" w:hAnsi="나눔고딕" w:cs="Times New Roman"/>
          <w:color w:val="000000" w:themeColor="text1"/>
          <w:sz w:val="20"/>
          <w:szCs w:val="20"/>
        </w:rPr>
        <w:t>,B</w:t>
      </w:r>
      <w:proofErr w:type="gramEnd"/>
      <w:r w:rsidR="006C27C7" w:rsidRPr="00F02FE1">
        <w:rPr>
          <w:rFonts w:ascii="나눔고딕" w:eastAsia="나눔고딕" w:hAnsi="나눔고딕" w:cs="Times New Roman"/>
          <w:color w:val="000000" w:themeColor="text1"/>
          <w:sz w:val="20"/>
          <w:szCs w:val="20"/>
        </w:rPr>
        <w:t xml:space="preserve">). </w:t>
      </w:r>
      <w:r w:rsidRPr="00F02FE1">
        <w:rPr>
          <w:rFonts w:ascii="나눔고딕" w:eastAsia="나눔고딕" w:hAnsi="나눔고딕" w:cs="Times New Roman"/>
          <w:color w:val="000000" w:themeColor="text1"/>
          <w:spacing w:val="-10"/>
          <w:kern w:val="1"/>
          <w:sz w:val="20"/>
          <w:szCs w:val="20"/>
        </w:rPr>
        <w:t xml:space="preserve"> </w:t>
      </w:r>
      <w:proofErr w:type="gramStart"/>
      <w:r w:rsidRPr="00F02FE1">
        <w:rPr>
          <w:rFonts w:ascii="나눔고딕" w:eastAsia="나눔고딕" w:hAnsi="나눔고딕" w:cs="Times New Roman"/>
          <w:color w:val="000000" w:themeColor="text1"/>
          <w:spacing w:val="-10"/>
          <w:kern w:val="1"/>
          <w:sz w:val="20"/>
          <w:szCs w:val="20"/>
        </w:rPr>
        <w:t>A,</w:t>
      </w:r>
      <w:proofErr w:type="gramEnd"/>
      <w:r w:rsidRPr="00F02FE1">
        <w:rPr>
          <w:rFonts w:ascii="나눔고딕" w:eastAsia="나눔고딕" w:hAnsi="나눔고딕" w:cs="Times New Roman"/>
          <w:color w:val="000000" w:themeColor="text1"/>
          <w:spacing w:val="-10"/>
          <w:kern w:val="1"/>
          <w:sz w:val="20"/>
          <w:szCs w:val="20"/>
        </w:rPr>
        <w:t xml:space="preserve"> </w:t>
      </w:r>
      <w:r w:rsidR="006C27C7" w:rsidRPr="00F02FE1">
        <w:rPr>
          <w:rFonts w:ascii="나눔고딕" w:eastAsia="나눔고딕" w:hAnsi="나눔고딕" w:cs="Times New Roman"/>
          <w:color w:val="000000" w:themeColor="text1"/>
          <w:spacing w:val="-10"/>
          <w:kern w:val="1"/>
          <w:sz w:val="20"/>
          <w:szCs w:val="20"/>
        </w:rPr>
        <w:t xml:space="preserve">and B </w:t>
      </w:r>
      <w:r w:rsidRPr="00F02FE1">
        <w:rPr>
          <w:rFonts w:ascii="나눔고딕" w:eastAsia="나눔고딕" w:hAnsi="나눔고딕" w:cs="Times New Roman"/>
          <w:color w:val="000000" w:themeColor="text1"/>
          <w:spacing w:val="-10"/>
          <w:kern w:val="1"/>
          <w:sz w:val="20"/>
          <w:szCs w:val="20"/>
        </w:rPr>
        <w:t>regression analysis between the ACA (abscissa) and AI of Fy1, and AI of Fy1</w:t>
      </w:r>
      <w:r w:rsidRPr="00F02FE1">
        <w:rPr>
          <w:rFonts w:ascii="나눔고딕" w:eastAsia="나눔고딕" w:hAnsi="나눔고딕" w:cs="Times New Roman"/>
          <w:color w:val="000000" w:themeColor="text1"/>
          <w:spacing w:val="-10"/>
          <w:kern w:val="1"/>
          <w:sz w:val="20"/>
          <w:szCs w:val="20"/>
          <w:vertAlign w:val="subscript"/>
        </w:rPr>
        <w:t xml:space="preserve"> AVG</w:t>
      </w:r>
      <w:r w:rsidRPr="00F02FE1">
        <w:rPr>
          <w:rFonts w:ascii="나눔고딕" w:eastAsia="나눔고딕" w:hAnsi="나눔고딕" w:cs="Times New Roman"/>
          <w:color w:val="000000" w:themeColor="text1"/>
          <w:spacing w:val="-10"/>
          <w:kern w:val="1"/>
          <w:sz w:val="20"/>
          <w:szCs w:val="20"/>
        </w:rPr>
        <w:t xml:space="preserve"> (ordinate). Correlation of determinations (</w:t>
      </w:r>
      <w:r w:rsidRPr="00F02FE1">
        <w:rPr>
          <w:rFonts w:ascii="나눔고딕" w:eastAsia="나눔고딕" w:hAnsi="나눔고딕" w:cs="Times New Roman"/>
          <w:i/>
          <w:color w:val="000000" w:themeColor="text1"/>
          <w:spacing w:val="-10"/>
          <w:kern w:val="1"/>
          <w:sz w:val="20"/>
          <w:szCs w:val="20"/>
        </w:rPr>
        <w:t>R</w:t>
      </w:r>
      <w:r w:rsidRPr="00F02FE1">
        <w:rPr>
          <w:rFonts w:ascii="나눔고딕" w:eastAsia="나눔고딕" w:hAnsi="나눔고딕" w:cs="Times New Roman"/>
          <w:i/>
          <w:color w:val="000000" w:themeColor="text1"/>
          <w:spacing w:val="-10"/>
          <w:kern w:val="1"/>
          <w:sz w:val="20"/>
          <w:szCs w:val="20"/>
          <w:vertAlign w:val="superscript"/>
        </w:rPr>
        <w:t>2</w:t>
      </w:r>
      <w:r w:rsidRPr="00F02FE1">
        <w:rPr>
          <w:rFonts w:ascii="나눔고딕" w:eastAsia="나눔고딕" w:hAnsi="나눔고딕" w:cs="Times New Roman"/>
          <w:color w:val="000000" w:themeColor="text1"/>
          <w:spacing w:val="-10"/>
          <w:kern w:val="1"/>
          <w:sz w:val="20"/>
          <w:szCs w:val="20"/>
        </w:rPr>
        <w:t>) and linear regression models are shown from simple regression analysis.</w:t>
      </w:r>
    </w:p>
    <w:p w:rsidR="0021763A" w:rsidRPr="00F02FE1" w:rsidRDefault="0021763A" w:rsidP="00345FE5">
      <w:pPr>
        <w:jc w:val="both"/>
        <w:rPr>
          <w:rFonts w:ascii="나눔고딕" w:eastAsia="나눔고딕" w:hAnsi="나눔고딕" w:cs="Times New Roman"/>
          <w:color w:val="000000" w:themeColor="text1"/>
          <w:spacing w:val="-10"/>
          <w:kern w:val="1"/>
          <w:sz w:val="20"/>
          <w:szCs w:val="20"/>
        </w:rPr>
      </w:pPr>
    </w:p>
    <w:p w:rsidR="00505D09" w:rsidRDefault="0021763A"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pacing w:val="-10"/>
          <w:kern w:val="1"/>
          <w:sz w:val="20"/>
          <w:szCs w:val="20"/>
        </w:rPr>
        <w:t xml:space="preserve">2. </w:t>
      </w:r>
      <w:r w:rsidR="00505D09" w:rsidRPr="00F02FE1">
        <w:rPr>
          <w:rFonts w:ascii="나눔고딕" w:eastAsia="나눔고딕" w:hAnsi="나눔고딕" w:cs="Times New Roman"/>
          <w:color w:val="000000" w:themeColor="text1"/>
          <w:sz w:val="20"/>
          <w:szCs w:val="20"/>
        </w:rPr>
        <w:t>GRF temporal parameters</w:t>
      </w:r>
    </w:p>
    <w:p w:rsidR="002C3153" w:rsidRPr="00F02FE1" w:rsidRDefault="002C3153" w:rsidP="00345FE5">
      <w:pPr>
        <w:jc w:val="both"/>
        <w:rPr>
          <w:rFonts w:ascii="나눔고딕" w:eastAsia="나눔고딕" w:hAnsi="나눔고딕" w:cs="Times New Roman"/>
          <w:color w:val="000000" w:themeColor="text1"/>
          <w:sz w:val="20"/>
          <w:szCs w:val="20"/>
        </w:rPr>
      </w:pPr>
    </w:p>
    <w:p w:rsidR="000D00BC" w:rsidRPr="00F02FE1" w:rsidRDefault="00505D09"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AI’s of </w:t>
      </w:r>
      <w:r w:rsidR="005E6885" w:rsidRPr="00F02FE1">
        <w:rPr>
          <w:rFonts w:ascii="나눔고딕" w:eastAsia="나눔고딕" w:hAnsi="나눔고딕" w:cs="Times New Roman"/>
          <w:color w:val="000000" w:themeColor="text1"/>
          <w:sz w:val="20"/>
          <w:szCs w:val="20"/>
        </w:rPr>
        <w:t>braking phase (</w:t>
      </w:r>
      <w:proofErr w:type="spellStart"/>
      <w:r w:rsidR="005E6885" w:rsidRPr="00F02FE1">
        <w:rPr>
          <w:rFonts w:ascii="나눔고딕" w:eastAsia="나눔고딕" w:hAnsi="나눔고딕" w:cs="Times New Roman"/>
          <w:color w:val="000000" w:themeColor="text1"/>
          <w:sz w:val="20"/>
          <w:szCs w:val="20"/>
        </w:rPr>
        <w:t>T</w:t>
      </w:r>
      <w:r w:rsidR="005E6885" w:rsidRPr="00F02FE1">
        <w:rPr>
          <w:rFonts w:ascii="나눔고딕" w:eastAsia="나눔고딕" w:hAnsi="나눔고딕" w:cs="Times New Roman"/>
          <w:color w:val="000000" w:themeColor="text1"/>
          <w:sz w:val="20"/>
          <w:szCs w:val="20"/>
          <w:vertAlign w:val="subscript"/>
        </w:rPr>
        <w:t>braking</w:t>
      </w:r>
      <w:proofErr w:type="spellEnd"/>
      <w:r w:rsidR="005E6885" w:rsidRPr="00F02FE1">
        <w:rPr>
          <w:rFonts w:ascii="나눔고딕" w:eastAsia="나눔고딕" w:hAnsi="나눔고딕" w:cs="Times New Roman"/>
          <w:color w:val="000000" w:themeColor="text1"/>
          <w:sz w:val="20"/>
          <w:szCs w:val="20"/>
        </w:rPr>
        <w:t xml:space="preserve"> ) and propulsion phase (</w:t>
      </w:r>
      <w:proofErr w:type="spellStart"/>
      <w:r w:rsidR="005E6885" w:rsidRPr="00F02FE1">
        <w:rPr>
          <w:rFonts w:ascii="나눔고딕" w:eastAsia="나눔고딕" w:hAnsi="나눔고딕" w:cs="Times New Roman"/>
          <w:color w:val="000000" w:themeColor="text1"/>
          <w:sz w:val="20"/>
          <w:szCs w:val="20"/>
        </w:rPr>
        <w:t>T</w:t>
      </w:r>
      <w:r w:rsidR="005E6885" w:rsidRPr="00F02FE1">
        <w:rPr>
          <w:rFonts w:ascii="나눔고딕" w:eastAsia="나눔고딕" w:hAnsi="나눔고딕" w:cs="Times New Roman"/>
          <w:color w:val="000000" w:themeColor="text1"/>
          <w:sz w:val="20"/>
          <w:szCs w:val="20"/>
          <w:vertAlign w:val="subscript"/>
        </w:rPr>
        <w:t>propulsion</w:t>
      </w:r>
      <w:proofErr w:type="spellEnd"/>
      <w:r w:rsidR="005E6885" w:rsidRPr="00F02FE1">
        <w:rPr>
          <w:rFonts w:ascii="나눔고딕" w:eastAsia="나눔고딕" w:hAnsi="나눔고딕" w:cs="Times New Roman"/>
          <w:color w:val="000000" w:themeColor="text1"/>
          <w:sz w:val="20"/>
          <w:szCs w:val="20"/>
        </w:rPr>
        <w:t xml:space="preserve">) of </w:t>
      </w:r>
      <w:r w:rsidRPr="00F02FE1">
        <w:rPr>
          <w:rFonts w:ascii="나눔고딕" w:eastAsia="나눔고딕" w:hAnsi="나눔고딕" w:cs="Times New Roman"/>
          <w:color w:val="000000" w:themeColor="text1"/>
          <w:sz w:val="20"/>
          <w:szCs w:val="20"/>
        </w:rPr>
        <w:t>stance phase contact time and total stance time (</w:t>
      </w:r>
      <w:proofErr w:type="spellStart"/>
      <w:r w:rsidRPr="00F02FE1">
        <w:rPr>
          <w:rFonts w:ascii="나눔고딕" w:eastAsia="나눔고딕" w:hAnsi="나눔고딕" w:cs="Times New Roman"/>
          <w:color w:val="000000" w:themeColor="text1"/>
          <w:sz w:val="20"/>
          <w:szCs w:val="20"/>
        </w:rPr>
        <w:t>T</w:t>
      </w:r>
      <w:r w:rsidRPr="00F02FE1">
        <w:rPr>
          <w:rFonts w:ascii="나눔고딕" w:eastAsia="나눔고딕" w:hAnsi="나눔고딕" w:cs="Times New Roman"/>
          <w:color w:val="000000" w:themeColor="text1"/>
          <w:sz w:val="20"/>
          <w:szCs w:val="20"/>
          <w:vertAlign w:val="subscript"/>
        </w:rPr>
        <w:t>stance</w:t>
      </w:r>
      <w:proofErr w:type="spellEnd"/>
      <w:r w:rsidRPr="00F02FE1">
        <w:rPr>
          <w:rFonts w:ascii="나눔고딕" w:eastAsia="나눔고딕" w:hAnsi="나눔고딕" w:cs="Times New Roman"/>
          <w:color w:val="000000" w:themeColor="text1"/>
          <w:sz w:val="20"/>
          <w:szCs w:val="20"/>
        </w:rPr>
        <w:t>) showed significant correlation coefficients with PT</w:t>
      </w:r>
      <w:r w:rsidR="007164B7" w:rsidRPr="00F02FE1">
        <w:rPr>
          <w:rFonts w:ascii="나눔고딕" w:eastAsia="나눔고딕" w:hAnsi="나눔고딕" w:cs="Times New Roman"/>
          <w:color w:val="000000" w:themeColor="text1"/>
          <w:sz w:val="20"/>
          <w:szCs w:val="20"/>
        </w:rPr>
        <w:t xml:space="preserve"> , </w:t>
      </w:r>
      <w:r w:rsidR="00571C8A" w:rsidRPr="00F02FE1">
        <w:rPr>
          <w:rFonts w:ascii="나눔고딕" w:eastAsia="나눔고딕" w:hAnsi="나눔고딕" w:cs="Times New Roman"/>
          <w:color w:val="000000" w:themeColor="text1"/>
          <w:sz w:val="20"/>
          <w:szCs w:val="20"/>
        </w:rPr>
        <w:t>while AI’s of GRF time variables showed no significant correlation coefficients with MCA or ACA (Table 2).</w:t>
      </w:r>
      <w:r w:rsidRPr="00F02FE1">
        <w:rPr>
          <w:rFonts w:ascii="나눔고딕" w:eastAsia="나눔고딕" w:hAnsi="나눔고딕" w:cs="Times New Roman"/>
          <w:color w:val="000000" w:themeColor="text1"/>
          <w:sz w:val="20"/>
          <w:szCs w:val="20"/>
        </w:rPr>
        <w:t xml:space="preserve"> </w:t>
      </w:r>
    </w:p>
    <w:p w:rsidR="009B0352" w:rsidRPr="00F02FE1" w:rsidRDefault="009B0352" w:rsidP="00345FE5">
      <w:pPr>
        <w:jc w:val="both"/>
        <w:rPr>
          <w:rFonts w:ascii="나눔고딕" w:eastAsia="나눔고딕" w:hAnsi="나눔고딕" w:cs="Times New Roman"/>
          <w:color w:val="000000" w:themeColor="text1"/>
          <w:sz w:val="20"/>
          <w:szCs w:val="20"/>
        </w:rPr>
      </w:pPr>
    </w:p>
    <w:p w:rsidR="009B0352" w:rsidRPr="00F02FE1" w:rsidRDefault="009B0352"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Table 2.  Correlation coefficients of adjusted Cobb’s angle (ACA), maximum Cobb’s angle (MCA), and pelvic tilt (PT) vs. asymmetry index (AI) of gait variables</w:t>
      </w:r>
    </w:p>
    <w:tbl>
      <w:tblPr>
        <w:tblStyle w:val="a5"/>
        <w:tblW w:w="9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342"/>
        <w:gridCol w:w="825"/>
        <w:gridCol w:w="912"/>
        <w:gridCol w:w="912"/>
        <w:gridCol w:w="913"/>
        <w:gridCol w:w="913"/>
        <w:gridCol w:w="913"/>
        <w:gridCol w:w="913"/>
        <w:gridCol w:w="913"/>
        <w:gridCol w:w="912"/>
        <w:gridCol w:w="7"/>
      </w:tblGrid>
      <w:tr w:rsidR="009B0352" w:rsidRPr="00F02FE1" w:rsidTr="00533B9E">
        <w:trPr>
          <w:gridAfter w:val="1"/>
          <w:wAfter w:w="7" w:type="dxa"/>
          <w:trHeight w:val="179"/>
        </w:trPr>
        <w:tc>
          <w:tcPr>
            <w:tcW w:w="3991" w:type="dxa"/>
            <w:gridSpan w:val="4"/>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bCs/>
                <w:i/>
                <w:iCs/>
                <w:color w:val="000000" w:themeColor="text1"/>
                <w:sz w:val="20"/>
                <w:szCs w:val="20"/>
              </w:rPr>
            </w:pPr>
            <w:r w:rsidRPr="00F02FE1">
              <w:rPr>
                <w:rFonts w:ascii="나눔고딕" w:eastAsia="나눔고딕" w:hAnsi="나눔고딕" w:cs="Times New Roman"/>
                <w:color w:val="000000" w:themeColor="text1"/>
                <w:sz w:val="20"/>
                <w:szCs w:val="20"/>
              </w:rPr>
              <w:t xml:space="preserve">                        ACA</w:t>
            </w:r>
          </w:p>
        </w:tc>
        <w:tc>
          <w:tcPr>
            <w:tcW w:w="2739" w:type="dxa"/>
            <w:gridSpan w:val="3"/>
            <w:tcBorders>
              <w:top w:val="single" w:sz="4" w:space="0" w:color="auto"/>
              <w:bottom w:val="single" w:sz="4" w:space="0" w:color="auto"/>
            </w:tcBorders>
            <w:vAlign w:val="center"/>
          </w:tcPr>
          <w:p w:rsidR="009B0352" w:rsidRPr="00F02FE1" w:rsidRDefault="009B0352" w:rsidP="00345FE5">
            <w:pPr>
              <w:rPr>
                <w:rFonts w:ascii="나눔고딕" w:eastAsia="나눔고딕" w:hAnsi="나눔고딕" w:cs="Times New Roman"/>
                <w:bCs/>
                <w:i/>
                <w:iCs/>
                <w:color w:val="000000" w:themeColor="text1"/>
                <w:sz w:val="20"/>
                <w:szCs w:val="20"/>
              </w:rPr>
            </w:pPr>
            <w:r w:rsidRPr="00F02FE1">
              <w:rPr>
                <w:rFonts w:ascii="나눔고딕" w:eastAsia="나눔고딕" w:hAnsi="나눔고딕" w:cs="Times New Roman"/>
                <w:color w:val="000000" w:themeColor="text1"/>
                <w:sz w:val="20"/>
                <w:szCs w:val="20"/>
              </w:rPr>
              <w:t xml:space="preserve">                  MCA</w:t>
            </w:r>
          </w:p>
        </w:tc>
        <w:tc>
          <w:tcPr>
            <w:tcW w:w="2738" w:type="dxa"/>
            <w:gridSpan w:val="3"/>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bCs/>
                <w:i/>
                <w:iCs/>
                <w:color w:val="000000" w:themeColor="text1"/>
                <w:sz w:val="20"/>
                <w:szCs w:val="20"/>
              </w:rPr>
            </w:pPr>
            <w:r w:rsidRPr="00F02FE1">
              <w:rPr>
                <w:rFonts w:ascii="나눔고딕" w:eastAsia="나눔고딕" w:hAnsi="나눔고딕" w:cs="Times New Roman"/>
                <w:color w:val="000000" w:themeColor="text1"/>
                <w:sz w:val="20"/>
                <w:szCs w:val="20"/>
              </w:rPr>
              <w:t>PT</w:t>
            </w:r>
          </w:p>
        </w:tc>
      </w:tr>
      <w:tr w:rsidR="00C92C54" w:rsidRPr="00F02FE1" w:rsidTr="00533B9E">
        <w:trPr>
          <w:trHeight w:val="116"/>
        </w:trPr>
        <w:tc>
          <w:tcPr>
            <w:tcW w:w="1342" w:type="dxa"/>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p>
        </w:tc>
        <w:tc>
          <w:tcPr>
            <w:tcW w:w="825" w:type="dxa"/>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r</w:t>
            </w:r>
          </w:p>
        </w:tc>
        <w:tc>
          <w:tcPr>
            <w:tcW w:w="912" w:type="dxa"/>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i/>
                <w:color w:val="000000" w:themeColor="text1"/>
                <w:sz w:val="20"/>
                <w:szCs w:val="20"/>
              </w:rPr>
            </w:pPr>
            <w:r w:rsidRPr="00F02FE1">
              <w:rPr>
                <w:rFonts w:ascii="나눔고딕" w:eastAsia="나눔고딕" w:hAnsi="나눔고딕" w:cs="Times New Roman"/>
                <w:i/>
                <w:color w:val="000000" w:themeColor="text1"/>
                <w:sz w:val="20"/>
                <w:szCs w:val="20"/>
              </w:rPr>
              <w:t>p</w:t>
            </w:r>
          </w:p>
        </w:tc>
        <w:tc>
          <w:tcPr>
            <w:tcW w:w="912" w:type="dxa"/>
            <w:tcBorders>
              <w:top w:val="single" w:sz="4" w:space="0" w:color="auto"/>
              <w:bottom w:val="single" w:sz="4" w:space="0" w:color="auto"/>
            </w:tcBorders>
            <w:vAlign w:val="center"/>
          </w:tcPr>
          <w:p w:rsidR="009B0352" w:rsidRPr="00F02FE1" w:rsidRDefault="00533B9E"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B-H </w:t>
            </w:r>
          </w:p>
        </w:tc>
        <w:tc>
          <w:tcPr>
            <w:tcW w:w="913" w:type="dxa"/>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r</w:t>
            </w:r>
          </w:p>
        </w:tc>
        <w:tc>
          <w:tcPr>
            <w:tcW w:w="913" w:type="dxa"/>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i/>
                <w:color w:val="000000" w:themeColor="text1"/>
                <w:sz w:val="20"/>
                <w:szCs w:val="20"/>
              </w:rPr>
            </w:pPr>
            <w:r w:rsidRPr="00F02FE1">
              <w:rPr>
                <w:rFonts w:ascii="나눔고딕" w:eastAsia="나눔고딕" w:hAnsi="나눔고딕" w:cs="Times New Roman"/>
                <w:i/>
                <w:color w:val="000000" w:themeColor="text1"/>
                <w:sz w:val="20"/>
                <w:szCs w:val="20"/>
              </w:rPr>
              <w:t>p</w:t>
            </w:r>
          </w:p>
        </w:tc>
        <w:tc>
          <w:tcPr>
            <w:tcW w:w="913" w:type="dxa"/>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B-H </w:t>
            </w:r>
          </w:p>
        </w:tc>
        <w:tc>
          <w:tcPr>
            <w:tcW w:w="913" w:type="dxa"/>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r</w:t>
            </w:r>
          </w:p>
        </w:tc>
        <w:tc>
          <w:tcPr>
            <w:tcW w:w="913" w:type="dxa"/>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i/>
                <w:color w:val="000000" w:themeColor="text1"/>
                <w:sz w:val="20"/>
                <w:szCs w:val="20"/>
              </w:rPr>
            </w:pPr>
            <w:r w:rsidRPr="00F02FE1">
              <w:rPr>
                <w:rFonts w:ascii="나눔고딕" w:eastAsia="나눔고딕" w:hAnsi="나눔고딕" w:cs="Times New Roman"/>
                <w:i/>
                <w:color w:val="000000" w:themeColor="text1"/>
                <w:sz w:val="20"/>
                <w:szCs w:val="20"/>
              </w:rPr>
              <w:t>p</w:t>
            </w:r>
          </w:p>
        </w:tc>
        <w:tc>
          <w:tcPr>
            <w:tcW w:w="919" w:type="dxa"/>
            <w:gridSpan w:val="2"/>
            <w:tcBorders>
              <w:top w:val="single" w:sz="4" w:space="0" w:color="auto"/>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B-H </w:t>
            </w:r>
          </w:p>
        </w:tc>
      </w:tr>
      <w:tr w:rsidR="009B0352" w:rsidRPr="00F02FE1" w:rsidTr="006C27C7">
        <w:trPr>
          <w:gridAfter w:val="1"/>
          <w:wAfter w:w="7" w:type="dxa"/>
          <w:trHeight w:val="416"/>
        </w:trPr>
        <w:tc>
          <w:tcPr>
            <w:tcW w:w="9468" w:type="dxa"/>
            <w:gridSpan w:val="10"/>
            <w:tcBorders>
              <w:top w:val="single" w:sz="4" w:space="0" w:color="auto"/>
            </w:tcBorders>
            <w:vAlign w:val="center"/>
          </w:tcPr>
          <w:p w:rsidR="009B0352" w:rsidRPr="00F02FE1" w:rsidRDefault="009B0352" w:rsidP="00345FE5">
            <w:pP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Force variables</w:t>
            </w:r>
          </w:p>
        </w:tc>
      </w:tr>
      <w:tr w:rsidR="00C92C54" w:rsidRPr="00F02FE1" w:rsidTr="006C27C7">
        <w:trPr>
          <w:trHeight w:val="461"/>
        </w:trPr>
        <w:tc>
          <w:tcPr>
            <w:tcW w:w="1342" w:type="dxa"/>
            <w:vAlign w:val="center"/>
          </w:tcPr>
          <w:p w:rsidR="009B0352" w:rsidRPr="00F02FE1" w:rsidRDefault="009B0352" w:rsidP="00345FE5">
            <w:pPr>
              <w:ind w:firstLine="180"/>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Fy1</w:t>
            </w:r>
            <w:r w:rsidRPr="00F02FE1">
              <w:rPr>
                <w:rFonts w:ascii="나눔고딕" w:eastAsia="나눔고딕" w:hAnsi="나눔고딕" w:cs="Times New Roman"/>
                <w:color w:val="000000" w:themeColor="text1"/>
                <w:sz w:val="20"/>
                <w:szCs w:val="20"/>
                <w:vertAlign w:val="subscript"/>
              </w:rPr>
              <w:t>AVG</w:t>
            </w:r>
          </w:p>
        </w:tc>
        <w:tc>
          <w:tcPr>
            <w:tcW w:w="825" w:type="dxa"/>
            <w:vAlign w:val="center"/>
          </w:tcPr>
          <w:p w:rsidR="009B0352" w:rsidRPr="00F02FE1" w:rsidRDefault="009B0352" w:rsidP="00345FE5">
            <w:pPr>
              <w:jc w:val="center"/>
              <w:rPr>
                <w:rFonts w:ascii="나눔고딕" w:eastAsia="나눔고딕" w:hAnsi="나눔고딕" w:cs="Times New Roman"/>
                <w:bCs/>
                <w:color w:val="000000" w:themeColor="text1"/>
                <w:sz w:val="20"/>
                <w:szCs w:val="20"/>
              </w:rPr>
            </w:pPr>
            <w:r w:rsidRPr="00F02FE1">
              <w:rPr>
                <w:rFonts w:ascii="나눔고딕" w:eastAsia="나눔고딕" w:hAnsi="나눔고딕" w:cs="Times New Roman"/>
                <w:bCs/>
                <w:color w:val="000000" w:themeColor="text1"/>
                <w:sz w:val="20"/>
                <w:szCs w:val="20"/>
              </w:rPr>
              <w:t>0.675</w:t>
            </w:r>
          </w:p>
        </w:tc>
        <w:tc>
          <w:tcPr>
            <w:tcW w:w="912"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0.008</w:t>
            </w:r>
          </w:p>
        </w:tc>
        <w:tc>
          <w:tcPr>
            <w:tcW w:w="912"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bCs/>
                <w:color w:val="000000" w:themeColor="text1"/>
                <w:sz w:val="20"/>
                <w:szCs w:val="20"/>
              </w:rPr>
              <w:t>0.008</w:t>
            </w:r>
          </w:p>
        </w:tc>
        <w:tc>
          <w:tcPr>
            <w:tcW w:w="913" w:type="dxa"/>
            <w:vAlign w:val="center"/>
          </w:tcPr>
          <w:p w:rsidR="009B0352" w:rsidRPr="00F02FE1" w:rsidRDefault="009B0352" w:rsidP="00345FE5">
            <w:pPr>
              <w:jc w:val="center"/>
              <w:rPr>
                <w:rFonts w:ascii="나눔고딕" w:eastAsia="나눔고딕" w:hAnsi="나눔고딕" w:cs="Times New Roman"/>
                <w:bCs/>
                <w:color w:val="000000" w:themeColor="text1"/>
                <w:sz w:val="20"/>
                <w:szCs w:val="20"/>
              </w:rPr>
            </w:pPr>
            <w:r w:rsidRPr="00F02FE1">
              <w:rPr>
                <w:rFonts w:ascii="나눔고딕" w:eastAsia="나눔고딕" w:hAnsi="나눔고딕" w:cs="Times New Roman"/>
                <w:bCs/>
                <w:color w:val="000000" w:themeColor="text1"/>
                <w:sz w:val="20"/>
                <w:szCs w:val="20"/>
              </w:rPr>
              <w:t>0.571</w:t>
            </w:r>
          </w:p>
        </w:tc>
        <w:tc>
          <w:tcPr>
            <w:tcW w:w="913"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0.033</w:t>
            </w:r>
          </w:p>
        </w:tc>
        <w:tc>
          <w:tcPr>
            <w:tcW w:w="913"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0.015</w:t>
            </w:r>
          </w:p>
        </w:tc>
        <w:tc>
          <w:tcPr>
            <w:tcW w:w="913" w:type="dxa"/>
            <w:vAlign w:val="center"/>
          </w:tcPr>
          <w:p w:rsidR="009B0352" w:rsidRPr="00F02FE1" w:rsidRDefault="009B0352" w:rsidP="00345FE5">
            <w:pPr>
              <w:jc w:val="center"/>
              <w:rPr>
                <w:rFonts w:ascii="나눔고딕" w:eastAsia="나눔고딕" w:hAnsi="나눔고딕" w:cs="Times New Roman"/>
                <w:bCs/>
                <w:color w:val="000000" w:themeColor="text1"/>
                <w:sz w:val="20"/>
                <w:szCs w:val="20"/>
              </w:rPr>
            </w:pPr>
            <w:r w:rsidRPr="00F02FE1">
              <w:rPr>
                <w:rFonts w:ascii="나눔고딕" w:eastAsia="나눔고딕" w:hAnsi="나눔고딕" w:cs="Times New Roman"/>
                <w:bCs/>
                <w:color w:val="000000" w:themeColor="text1"/>
                <w:sz w:val="20"/>
                <w:szCs w:val="20"/>
              </w:rPr>
              <w:t>0.008</w:t>
            </w:r>
          </w:p>
        </w:tc>
        <w:tc>
          <w:tcPr>
            <w:tcW w:w="913"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0.978</w:t>
            </w:r>
          </w:p>
        </w:tc>
        <w:tc>
          <w:tcPr>
            <w:tcW w:w="919" w:type="dxa"/>
            <w:gridSpan w:val="2"/>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0.100</w:t>
            </w:r>
          </w:p>
        </w:tc>
      </w:tr>
      <w:tr w:rsidR="00C92C54" w:rsidRPr="00F02FE1" w:rsidTr="006C27C7">
        <w:trPr>
          <w:trHeight w:val="430"/>
        </w:trPr>
        <w:tc>
          <w:tcPr>
            <w:tcW w:w="1342" w:type="dxa"/>
            <w:vAlign w:val="center"/>
          </w:tcPr>
          <w:p w:rsidR="009B0352" w:rsidRPr="00F02FE1" w:rsidRDefault="009B0352" w:rsidP="00345FE5">
            <w:pPr>
              <w:ind w:firstLine="180"/>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Fy2</w:t>
            </w:r>
            <w:r w:rsidRPr="00F02FE1">
              <w:rPr>
                <w:rFonts w:ascii="나눔고딕" w:eastAsia="나눔고딕" w:hAnsi="나눔고딕" w:cs="Times New Roman"/>
                <w:color w:val="000000" w:themeColor="text1"/>
                <w:sz w:val="20"/>
                <w:szCs w:val="20"/>
                <w:vertAlign w:val="subscript"/>
              </w:rPr>
              <w:t>AVG</w:t>
            </w:r>
          </w:p>
        </w:tc>
        <w:tc>
          <w:tcPr>
            <w:tcW w:w="825" w:type="dxa"/>
            <w:vAlign w:val="center"/>
          </w:tcPr>
          <w:p w:rsidR="009B0352" w:rsidRPr="00F02FE1" w:rsidRDefault="009B0352" w:rsidP="00345FE5">
            <w:pPr>
              <w:jc w:val="center"/>
              <w:rPr>
                <w:rFonts w:ascii="나눔고딕" w:eastAsia="나눔고딕" w:hAnsi="나눔고딕" w:cs="Times New Roman"/>
                <w:bCs/>
                <w:color w:val="000000" w:themeColor="text1"/>
                <w:sz w:val="20"/>
                <w:szCs w:val="20"/>
              </w:rPr>
            </w:pPr>
            <w:r w:rsidRPr="00F02FE1">
              <w:rPr>
                <w:rFonts w:ascii="나눔고딕" w:eastAsia="나눔고딕" w:hAnsi="나눔고딕" w:cs="Times New Roman"/>
                <w:bCs/>
                <w:color w:val="000000" w:themeColor="text1"/>
                <w:sz w:val="20"/>
                <w:szCs w:val="20"/>
              </w:rPr>
              <w:t>0.133</w:t>
            </w:r>
          </w:p>
        </w:tc>
        <w:tc>
          <w:tcPr>
            <w:tcW w:w="912"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0.650</w:t>
            </w:r>
          </w:p>
        </w:tc>
        <w:tc>
          <w:tcPr>
            <w:tcW w:w="912"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0.069</w:t>
            </w:r>
          </w:p>
        </w:tc>
        <w:tc>
          <w:tcPr>
            <w:tcW w:w="913" w:type="dxa"/>
            <w:vAlign w:val="center"/>
          </w:tcPr>
          <w:p w:rsidR="009B0352" w:rsidRPr="00F02FE1" w:rsidRDefault="009B0352" w:rsidP="00345FE5">
            <w:pPr>
              <w:jc w:val="center"/>
              <w:rPr>
                <w:rFonts w:ascii="나눔고딕" w:eastAsia="나눔고딕" w:hAnsi="나눔고딕" w:cs="Times New Roman"/>
                <w:bCs/>
                <w:color w:val="000000" w:themeColor="text1"/>
                <w:sz w:val="20"/>
                <w:szCs w:val="20"/>
              </w:rPr>
            </w:pPr>
            <w:r w:rsidRPr="00F02FE1">
              <w:rPr>
                <w:rFonts w:ascii="나눔고딕" w:eastAsia="나눔고딕" w:hAnsi="나눔고딕" w:cs="Times New Roman"/>
                <w:bCs/>
                <w:color w:val="000000" w:themeColor="text1"/>
                <w:sz w:val="20"/>
                <w:szCs w:val="20"/>
              </w:rPr>
              <w:t>0.225</w:t>
            </w:r>
          </w:p>
        </w:tc>
        <w:tc>
          <w:tcPr>
            <w:tcW w:w="913"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0.439</w:t>
            </w:r>
          </w:p>
        </w:tc>
        <w:tc>
          <w:tcPr>
            <w:tcW w:w="913"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0.108</w:t>
            </w:r>
          </w:p>
        </w:tc>
        <w:tc>
          <w:tcPr>
            <w:tcW w:w="913" w:type="dxa"/>
            <w:vAlign w:val="center"/>
          </w:tcPr>
          <w:p w:rsidR="009B0352" w:rsidRPr="00F02FE1" w:rsidRDefault="009B0352" w:rsidP="00345FE5">
            <w:pPr>
              <w:jc w:val="center"/>
              <w:rPr>
                <w:rFonts w:ascii="나눔고딕" w:eastAsia="나눔고딕" w:hAnsi="나눔고딕" w:cs="Times New Roman"/>
                <w:bCs/>
                <w:color w:val="000000" w:themeColor="text1"/>
                <w:sz w:val="20"/>
                <w:szCs w:val="20"/>
              </w:rPr>
            </w:pPr>
            <w:r w:rsidRPr="00F02FE1">
              <w:rPr>
                <w:rFonts w:ascii="나눔고딕" w:eastAsia="나눔고딕" w:hAnsi="나눔고딕" w:cs="Times New Roman"/>
                <w:bCs/>
                <w:color w:val="000000" w:themeColor="text1"/>
                <w:sz w:val="20"/>
                <w:szCs w:val="20"/>
              </w:rPr>
              <w:t>0.433</w:t>
            </w:r>
          </w:p>
        </w:tc>
        <w:tc>
          <w:tcPr>
            <w:tcW w:w="913" w:type="dxa"/>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0.122</w:t>
            </w:r>
          </w:p>
        </w:tc>
        <w:tc>
          <w:tcPr>
            <w:tcW w:w="919" w:type="dxa"/>
            <w:gridSpan w:val="2"/>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0.054</w:t>
            </w:r>
          </w:p>
        </w:tc>
      </w:tr>
      <w:tr w:rsidR="00C92C54" w:rsidRPr="00F02FE1" w:rsidTr="006C27C7">
        <w:trPr>
          <w:trHeight w:val="449"/>
        </w:trPr>
        <w:tc>
          <w:tcPr>
            <w:tcW w:w="1342" w:type="dxa"/>
            <w:tcBorders>
              <w:bottom w:val="single" w:sz="4" w:space="0" w:color="auto"/>
            </w:tcBorders>
            <w:vAlign w:val="center"/>
          </w:tcPr>
          <w:p w:rsidR="009B0352" w:rsidRPr="00F02FE1" w:rsidRDefault="009B0352" w:rsidP="00345FE5">
            <w:pPr>
              <w:ind w:firstLine="180"/>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w:t>
            </w:r>
            <w:proofErr w:type="spellStart"/>
            <w:r w:rsidRPr="00F02FE1">
              <w:rPr>
                <w:rFonts w:ascii="나눔고딕" w:eastAsia="나눔고딕" w:hAnsi="나눔고딕" w:cs="Times New Roman"/>
                <w:color w:val="000000" w:themeColor="text1"/>
                <w:sz w:val="20"/>
                <w:szCs w:val="20"/>
              </w:rPr>
              <w:t>Fy</w:t>
            </w:r>
            <w:r w:rsidRPr="00F02FE1">
              <w:rPr>
                <w:rFonts w:ascii="나눔고딕" w:eastAsia="나눔고딕" w:hAnsi="나눔고딕" w:cs="Times New Roman"/>
                <w:color w:val="000000" w:themeColor="text1"/>
                <w:sz w:val="20"/>
                <w:szCs w:val="20"/>
                <w:vertAlign w:val="subscript"/>
              </w:rPr>
              <w:t>AVG</w:t>
            </w:r>
            <w:proofErr w:type="spellEnd"/>
            <w:r w:rsidRPr="00F02FE1">
              <w:rPr>
                <w:rFonts w:ascii="나눔고딕" w:eastAsia="나눔고딕" w:hAnsi="나눔고딕" w:cs="Times New Roman"/>
                <w:color w:val="000000" w:themeColor="text1"/>
                <w:sz w:val="20"/>
                <w:szCs w:val="20"/>
              </w:rPr>
              <w:t>|</w:t>
            </w:r>
          </w:p>
        </w:tc>
        <w:tc>
          <w:tcPr>
            <w:tcW w:w="825" w:type="dxa"/>
            <w:tcBorders>
              <w:bottom w:val="single" w:sz="4" w:space="0" w:color="auto"/>
            </w:tcBorders>
            <w:vAlign w:val="center"/>
          </w:tcPr>
          <w:p w:rsidR="009B0352" w:rsidRPr="00F02FE1" w:rsidRDefault="009B0352" w:rsidP="00345FE5">
            <w:pPr>
              <w:jc w:val="center"/>
              <w:rPr>
                <w:rFonts w:ascii="나눔고딕" w:eastAsia="나눔고딕" w:hAnsi="나눔고딕" w:cs="Times New Roman"/>
                <w:bCs/>
                <w:color w:val="000000" w:themeColor="text1"/>
                <w:sz w:val="20"/>
                <w:szCs w:val="20"/>
              </w:rPr>
            </w:pPr>
            <w:r w:rsidRPr="00F02FE1">
              <w:rPr>
                <w:rFonts w:ascii="나눔고딕" w:eastAsia="나눔고딕" w:hAnsi="나눔고딕" w:cs="Times New Roman"/>
                <w:bCs/>
                <w:color w:val="000000" w:themeColor="text1"/>
                <w:sz w:val="20"/>
                <w:szCs w:val="20"/>
              </w:rPr>
              <w:t>0.464</w:t>
            </w:r>
          </w:p>
        </w:tc>
        <w:tc>
          <w:tcPr>
            <w:tcW w:w="912" w:type="dxa"/>
            <w:tcBorders>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0.095</w:t>
            </w:r>
          </w:p>
        </w:tc>
        <w:tc>
          <w:tcPr>
            <w:tcW w:w="912" w:type="dxa"/>
            <w:tcBorders>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0.023</w:t>
            </w:r>
          </w:p>
        </w:tc>
        <w:tc>
          <w:tcPr>
            <w:tcW w:w="913" w:type="dxa"/>
            <w:tcBorders>
              <w:bottom w:val="single" w:sz="4" w:space="0" w:color="auto"/>
            </w:tcBorders>
            <w:vAlign w:val="center"/>
          </w:tcPr>
          <w:p w:rsidR="009B0352" w:rsidRPr="00F02FE1" w:rsidRDefault="009B0352" w:rsidP="00345FE5">
            <w:pPr>
              <w:jc w:val="center"/>
              <w:rPr>
                <w:rFonts w:ascii="나눔고딕" w:eastAsia="나눔고딕" w:hAnsi="나눔고딕" w:cs="Times New Roman"/>
                <w:bCs/>
                <w:color w:val="000000" w:themeColor="text1"/>
                <w:sz w:val="20"/>
                <w:szCs w:val="20"/>
              </w:rPr>
            </w:pPr>
            <w:r w:rsidRPr="00F02FE1">
              <w:rPr>
                <w:rFonts w:ascii="나눔고딕" w:eastAsia="나눔고딕" w:hAnsi="나눔고딕" w:cs="Times New Roman"/>
                <w:bCs/>
                <w:color w:val="000000" w:themeColor="text1"/>
                <w:sz w:val="20"/>
                <w:szCs w:val="20"/>
              </w:rPr>
              <w:t>0.357</w:t>
            </w:r>
          </w:p>
        </w:tc>
        <w:tc>
          <w:tcPr>
            <w:tcW w:w="913" w:type="dxa"/>
            <w:tcBorders>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0.210</w:t>
            </w:r>
          </w:p>
        </w:tc>
        <w:tc>
          <w:tcPr>
            <w:tcW w:w="913" w:type="dxa"/>
            <w:tcBorders>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0.046</w:t>
            </w:r>
          </w:p>
        </w:tc>
        <w:tc>
          <w:tcPr>
            <w:tcW w:w="913" w:type="dxa"/>
            <w:tcBorders>
              <w:bottom w:val="single" w:sz="4" w:space="0" w:color="auto"/>
            </w:tcBorders>
            <w:vAlign w:val="center"/>
          </w:tcPr>
          <w:p w:rsidR="009B0352" w:rsidRPr="00F02FE1" w:rsidRDefault="009B0352" w:rsidP="00345FE5">
            <w:pPr>
              <w:jc w:val="center"/>
              <w:rPr>
                <w:rFonts w:ascii="나눔고딕" w:eastAsia="나눔고딕" w:hAnsi="나눔고딕" w:cs="Times New Roman"/>
                <w:bCs/>
                <w:color w:val="000000" w:themeColor="text1"/>
                <w:sz w:val="20"/>
                <w:szCs w:val="20"/>
              </w:rPr>
            </w:pPr>
            <w:r w:rsidRPr="00F02FE1">
              <w:rPr>
                <w:rFonts w:ascii="나눔고딕" w:eastAsia="나눔고딕" w:hAnsi="나눔고딕" w:cs="Times New Roman"/>
                <w:bCs/>
                <w:color w:val="000000" w:themeColor="text1"/>
                <w:sz w:val="20"/>
                <w:szCs w:val="20"/>
              </w:rPr>
              <w:t>0.298</w:t>
            </w:r>
          </w:p>
        </w:tc>
        <w:tc>
          <w:tcPr>
            <w:tcW w:w="913" w:type="dxa"/>
            <w:tcBorders>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0.301</w:t>
            </w:r>
          </w:p>
        </w:tc>
        <w:tc>
          <w:tcPr>
            <w:tcW w:w="919" w:type="dxa"/>
            <w:gridSpan w:val="2"/>
            <w:tcBorders>
              <w:bottom w:val="single" w:sz="4" w:space="0" w:color="auto"/>
            </w:tcBorders>
            <w:vAlign w:val="center"/>
          </w:tcPr>
          <w:p w:rsidR="009B0352" w:rsidRPr="00F02FE1" w:rsidRDefault="009B0352" w:rsidP="00345FE5">
            <w:pPr>
              <w:jc w:val="cente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0.085</w:t>
            </w:r>
          </w:p>
        </w:tc>
      </w:tr>
      <w:tr w:rsidR="009B0352" w:rsidRPr="00F02FE1" w:rsidTr="006C27C7">
        <w:trPr>
          <w:gridAfter w:val="1"/>
          <w:wAfter w:w="7" w:type="dxa"/>
          <w:trHeight w:val="1191"/>
        </w:trPr>
        <w:tc>
          <w:tcPr>
            <w:tcW w:w="9468" w:type="dxa"/>
            <w:gridSpan w:val="10"/>
            <w:tcBorders>
              <w:top w:val="single" w:sz="4" w:space="0" w:color="auto"/>
            </w:tcBorders>
            <w:vAlign w:val="center"/>
          </w:tcPr>
          <w:p w:rsidR="009B0352" w:rsidRPr="00F02FE1" w:rsidRDefault="009B0352" w:rsidP="00345FE5">
            <w:pPr>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ACA: adjusted Cobb’s angle, MCA: maximum Cobb’s angle, PT: angle of pelvic tilt. Correlation coefficients that are statistically significant considering </w:t>
            </w:r>
            <w:proofErr w:type="spellStart"/>
            <w:r w:rsidRPr="00F02FE1">
              <w:rPr>
                <w:rFonts w:ascii="나눔고딕" w:eastAsia="나눔고딕" w:hAnsi="나눔고딕" w:cs="Times New Roman"/>
                <w:color w:val="000000" w:themeColor="text1"/>
                <w:sz w:val="20"/>
                <w:szCs w:val="20"/>
              </w:rPr>
              <w:t>Benjamini</w:t>
            </w:r>
            <w:proofErr w:type="spellEnd"/>
            <w:r w:rsidRPr="00F02FE1">
              <w:rPr>
                <w:rFonts w:ascii="나눔고딕" w:eastAsia="나눔고딕" w:hAnsi="나눔고딕" w:cs="Times New Roman"/>
                <w:color w:val="000000" w:themeColor="text1"/>
                <w:sz w:val="20"/>
                <w:szCs w:val="20"/>
              </w:rPr>
              <w:t xml:space="preserve">-Hochberg (B-H) critical </w:t>
            </w:r>
            <w:proofErr w:type="spellStart"/>
            <w:r w:rsidRPr="00F02FE1">
              <w:rPr>
                <w:rFonts w:ascii="나눔고딕" w:eastAsia="나눔고딕" w:hAnsi="나눔고딕" w:cs="Times New Roman"/>
                <w:color w:val="000000" w:themeColor="text1"/>
                <w:sz w:val="20"/>
                <w:szCs w:val="20"/>
              </w:rPr>
              <w:t>vaules</w:t>
            </w:r>
            <w:proofErr w:type="spellEnd"/>
            <w:r w:rsidRPr="00F02FE1">
              <w:rPr>
                <w:rFonts w:ascii="나눔고딕" w:eastAsia="나눔고딕" w:hAnsi="나눔고딕" w:cs="Times New Roman"/>
                <w:color w:val="000000" w:themeColor="text1"/>
                <w:sz w:val="20"/>
                <w:szCs w:val="20"/>
              </w:rPr>
              <w:t xml:space="preserve"> are shown in bold.</w:t>
            </w:r>
          </w:p>
        </w:tc>
      </w:tr>
    </w:tbl>
    <w:p w:rsidR="00505D09" w:rsidRPr="00F02FE1" w:rsidRDefault="00505D09" w:rsidP="00345FE5">
      <w:pPr>
        <w:jc w:val="both"/>
        <w:rPr>
          <w:rFonts w:ascii="나눔고딕" w:eastAsia="나눔고딕" w:hAnsi="나눔고딕" w:cs="Times New Roman"/>
          <w:color w:val="000000" w:themeColor="text1"/>
          <w:sz w:val="20"/>
          <w:szCs w:val="20"/>
        </w:rPr>
      </w:pPr>
    </w:p>
    <w:p w:rsidR="00810B7B" w:rsidRPr="00F02FE1" w:rsidRDefault="00EA5D16" w:rsidP="00345FE5">
      <w:pPr>
        <w:jc w:val="both"/>
        <w:rPr>
          <w:rFonts w:ascii="나눔고딕" w:eastAsia="나눔고딕" w:hAnsi="나눔고딕" w:cs="Times New Roman"/>
          <w:b/>
          <w:color w:val="000000" w:themeColor="text1"/>
          <w:sz w:val="20"/>
          <w:szCs w:val="20"/>
        </w:rPr>
      </w:pPr>
      <w:r w:rsidRPr="00F02FE1">
        <w:rPr>
          <w:rFonts w:ascii="나눔고딕" w:eastAsia="나눔고딕" w:hAnsi="나눔고딕" w:cs="Times New Roman"/>
          <w:b/>
          <w:color w:val="000000" w:themeColor="text1"/>
          <w:sz w:val="20"/>
          <w:szCs w:val="20"/>
        </w:rPr>
        <w:t>Discussion</w:t>
      </w:r>
    </w:p>
    <w:p w:rsidR="0021763A" w:rsidRPr="00F02FE1" w:rsidRDefault="0021763A" w:rsidP="00345FE5">
      <w:pPr>
        <w:jc w:val="both"/>
        <w:rPr>
          <w:rFonts w:ascii="나눔고딕" w:eastAsia="나눔고딕" w:hAnsi="나눔고딕" w:cs="Times New Roman"/>
          <w:color w:val="000000" w:themeColor="text1"/>
          <w:sz w:val="20"/>
          <w:szCs w:val="20"/>
        </w:rPr>
      </w:pPr>
    </w:p>
    <w:p w:rsidR="008E23B2" w:rsidRPr="00F02FE1" w:rsidRDefault="005A23B8"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lastRenderedPageBreak/>
        <w:t>P</w:t>
      </w:r>
      <w:r w:rsidR="009348E6" w:rsidRPr="00F02FE1">
        <w:rPr>
          <w:rFonts w:ascii="나눔고딕" w:eastAsia="나눔고딕" w:hAnsi="나눔고딕" w:cs="Times New Roman"/>
          <w:color w:val="000000" w:themeColor="text1"/>
          <w:sz w:val="20"/>
          <w:szCs w:val="20"/>
        </w:rPr>
        <w:t>revious studies</w:t>
      </w:r>
      <w:r w:rsidRPr="00F02FE1">
        <w:rPr>
          <w:rFonts w:ascii="나눔고딕" w:eastAsia="나눔고딕" w:hAnsi="나눔고딕" w:cs="Times New Roman"/>
          <w:color w:val="000000" w:themeColor="text1"/>
          <w:sz w:val="20"/>
          <w:szCs w:val="20"/>
        </w:rPr>
        <w:t xml:space="preserve"> have reported that</w:t>
      </w:r>
      <w:r w:rsidR="009348E6" w:rsidRPr="00F02FE1">
        <w:rPr>
          <w:rFonts w:ascii="나눔고딕" w:eastAsia="나눔고딕" w:hAnsi="나눔고딕" w:cs="Times New Roman"/>
          <w:color w:val="000000" w:themeColor="text1"/>
          <w:sz w:val="20"/>
          <w:szCs w:val="20"/>
        </w:rPr>
        <w:t xml:space="preserve"> between</w:t>
      </w:r>
      <w:r w:rsidR="008E23B2" w:rsidRPr="00F02FE1">
        <w:rPr>
          <w:rFonts w:ascii="나눔고딕" w:eastAsia="나눔고딕" w:hAnsi="나눔고딕" w:cs="Times New Roman"/>
          <w:color w:val="000000" w:themeColor="text1"/>
          <w:sz w:val="20"/>
          <w:szCs w:val="20"/>
        </w:rPr>
        <w:t>-leg asymmetry in GRF during locomotion ha</w:t>
      </w:r>
      <w:r w:rsidR="00976E13" w:rsidRPr="00F02FE1">
        <w:rPr>
          <w:rFonts w:ascii="나눔고딕" w:eastAsia="나눔고딕" w:hAnsi="나눔고딕" w:cs="Times New Roman"/>
          <w:color w:val="000000" w:themeColor="text1"/>
          <w:sz w:val="20"/>
          <w:szCs w:val="20"/>
        </w:rPr>
        <w:t>s</w:t>
      </w:r>
      <w:r w:rsidR="008E23B2" w:rsidRPr="00F02FE1">
        <w:rPr>
          <w:rFonts w:ascii="나눔고딕" w:eastAsia="나눔고딕" w:hAnsi="나눔고딕" w:cs="Times New Roman"/>
          <w:color w:val="000000" w:themeColor="text1"/>
          <w:sz w:val="20"/>
          <w:szCs w:val="20"/>
        </w:rPr>
        <w:t xml:space="preserve"> been </w:t>
      </w:r>
      <w:r w:rsidR="00034A06" w:rsidRPr="00F02FE1">
        <w:rPr>
          <w:rFonts w:ascii="나눔고딕" w:eastAsia="나눔고딕" w:hAnsi="나눔고딕" w:cs="Times New Roman"/>
          <w:color w:val="000000" w:themeColor="text1"/>
          <w:sz w:val="20"/>
          <w:szCs w:val="20"/>
        </w:rPr>
        <w:t xml:space="preserve">found </w:t>
      </w:r>
      <w:r w:rsidR="008E23B2" w:rsidRPr="00F02FE1">
        <w:rPr>
          <w:rFonts w:ascii="나눔고딕" w:eastAsia="나눔고딕" w:hAnsi="나눔고딕" w:cs="Times New Roman"/>
          <w:color w:val="000000" w:themeColor="text1"/>
          <w:sz w:val="20"/>
          <w:szCs w:val="20"/>
        </w:rPr>
        <w:t xml:space="preserve">in </w:t>
      </w:r>
      <w:r w:rsidR="00976E13" w:rsidRPr="00F02FE1">
        <w:rPr>
          <w:rFonts w:ascii="나눔고딕" w:eastAsia="나눔고딕" w:hAnsi="나눔고딕" w:cs="Times New Roman"/>
          <w:color w:val="000000" w:themeColor="text1"/>
          <w:sz w:val="20"/>
          <w:szCs w:val="20"/>
        </w:rPr>
        <w:t xml:space="preserve">patients with </w:t>
      </w:r>
      <w:proofErr w:type="spellStart"/>
      <w:r w:rsidR="00976E13" w:rsidRPr="00F02FE1">
        <w:rPr>
          <w:rFonts w:ascii="나눔고딕" w:eastAsia="나눔고딕" w:hAnsi="나눔고딕" w:cs="Times New Roman"/>
          <w:color w:val="000000" w:themeColor="text1"/>
          <w:sz w:val="20"/>
          <w:szCs w:val="20"/>
        </w:rPr>
        <w:t>neuromusculoskeletal</w:t>
      </w:r>
      <w:proofErr w:type="spellEnd"/>
      <w:r w:rsidR="00976E13" w:rsidRPr="00F02FE1">
        <w:rPr>
          <w:rFonts w:ascii="나눔고딕" w:eastAsia="나눔고딕" w:hAnsi="나눔고딕" w:cs="Times New Roman"/>
          <w:color w:val="000000" w:themeColor="text1"/>
          <w:sz w:val="20"/>
          <w:szCs w:val="20"/>
        </w:rPr>
        <w:t xml:space="preserve"> problems in one </w:t>
      </w:r>
      <w:r w:rsidR="00AF128D" w:rsidRPr="00F02FE1">
        <w:rPr>
          <w:rFonts w:ascii="나눔고딕" w:eastAsia="나눔고딕" w:hAnsi="나눔고딕" w:cs="Times New Roman"/>
          <w:color w:val="000000" w:themeColor="text1"/>
          <w:sz w:val="20"/>
          <w:szCs w:val="20"/>
        </w:rPr>
        <w:t xml:space="preserve">of </w:t>
      </w:r>
      <w:r w:rsidRPr="00F02FE1">
        <w:rPr>
          <w:rFonts w:ascii="나눔고딕" w:eastAsia="나눔고딕" w:hAnsi="나눔고딕" w:cs="Times New Roman"/>
          <w:color w:val="000000" w:themeColor="text1"/>
          <w:sz w:val="20"/>
          <w:szCs w:val="20"/>
        </w:rPr>
        <w:t xml:space="preserve">the </w:t>
      </w:r>
      <w:r w:rsidR="00976E13" w:rsidRPr="00F02FE1">
        <w:rPr>
          <w:rFonts w:ascii="나눔고딕" w:eastAsia="나눔고딕" w:hAnsi="나눔고딕" w:cs="Times New Roman"/>
          <w:color w:val="000000" w:themeColor="text1"/>
          <w:sz w:val="20"/>
          <w:szCs w:val="20"/>
        </w:rPr>
        <w:t>leg</w:t>
      </w:r>
      <w:r w:rsidRPr="00F02FE1">
        <w:rPr>
          <w:rFonts w:ascii="나눔고딕" w:eastAsia="나눔고딕" w:hAnsi="나눔고딕" w:cs="Times New Roman"/>
          <w:color w:val="000000" w:themeColor="text1"/>
          <w:sz w:val="20"/>
          <w:szCs w:val="20"/>
        </w:rPr>
        <w:t>s</w:t>
      </w:r>
      <w:r w:rsidR="00D52D8F" w:rsidRPr="00F02FE1">
        <w:rPr>
          <w:rFonts w:ascii="나눔고딕" w:eastAsia="나눔고딕" w:hAnsi="나눔고딕" w:cs="Times New Roman"/>
          <w:color w:val="000000" w:themeColor="text1"/>
          <w:sz w:val="20"/>
          <w:szCs w:val="20"/>
        </w:rPr>
        <w:t xml:space="preserve"> </w:t>
      </w:r>
      <w:r w:rsidR="00C27131" w:rsidRPr="00F02FE1">
        <w:rPr>
          <w:rFonts w:ascii="나눔고딕" w:eastAsia="나눔고딕" w:hAnsi="나눔고딕" w:cs="Times New Roman"/>
          <w:color w:val="000000" w:themeColor="text1"/>
          <w:sz w:val="20"/>
          <w:szCs w:val="20"/>
        </w:rPr>
        <w:fldChar w:fldCharType="begin">
          <w:fldData xml:space="preserve">PEVuZE5vdGU+PENpdGU+PEF1dGhvcj5HdXJuZXk8L0F1dGhvcj48WWVhcj4yMDAyPC9ZZWFyPjxS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</w:fldData>
        </w:fldChar>
      </w:r>
      <w:r w:rsidR="00C92C54" w:rsidRPr="00F02FE1">
        <w:rPr>
          <w:rFonts w:ascii="나눔고딕" w:eastAsia="나눔고딕" w:hAnsi="나눔고딕" w:cs="Times New Roman"/>
          <w:color w:val="000000" w:themeColor="text1"/>
          <w:sz w:val="20"/>
          <w:szCs w:val="20"/>
        </w:rPr>
        <w:instrText xml:space="preserve"> ADDIN EN.CITE </w:instrText>
      </w:r>
      <w:r w:rsidR="00C27131" w:rsidRPr="00F02FE1">
        <w:rPr>
          <w:rFonts w:ascii="나눔고딕" w:eastAsia="나눔고딕" w:hAnsi="나눔고딕" w:cs="Times New Roman"/>
          <w:color w:val="000000" w:themeColor="text1"/>
          <w:sz w:val="20"/>
          <w:szCs w:val="20"/>
        </w:rPr>
        <w:fldChar w:fldCharType="begin">
          <w:fldData xml:space="preserve">PEVuZE5vdGU+PENpdGU+PEF1dGhvcj5HdXJuZXk8L0F1dGhvcj48WWVhcj4yMDAyPC9ZZWFyPjxS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</w:fldData>
        </w:fldChar>
      </w:r>
      <w:r w:rsidR="00C92C54" w:rsidRPr="00F02FE1">
        <w:rPr>
          <w:rFonts w:ascii="나눔고딕" w:eastAsia="나눔고딕" w:hAnsi="나눔고딕" w:cs="Times New Roman"/>
          <w:color w:val="000000" w:themeColor="text1"/>
          <w:sz w:val="20"/>
          <w:szCs w:val="20"/>
        </w:rPr>
        <w:instrText xml:space="preserve"> ADDIN EN.CITE.DATA </w:instrText>
      </w:r>
      <w:r w:rsidR="00C27131" w:rsidRPr="00F02FE1">
        <w:rPr>
          <w:rFonts w:ascii="나눔고딕" w:eastAsia="나눔고딕" w:hAnsi="나눔고딕" w:cs="Times New Roman"/>
          <w:color w:val="000000" w:themeColor="text1"/>
          <w:sz w:val="20"/>
          <w:szCs w:val="20"/>
        </w:rPr>
      </w:r>
      <w:r w:rsidR="00C27131" w:rsidRPr="00F02FE1">
        <w:rPr>
          <w:rFonts w:ascii="나눔고딕" w:eastAsia="나눔고딕" w:hAnsi="나눔고딕" w:cs="Times New Roman"/>
          <w:color w:val="000000" w:themeColor="text1"/>
          <w:sz w:val="20"/>
          <w:szCs w:val="20"/>
        </w:rPr>
        <w:fldChar w:fldCharType="end"/>
      </w:r>
      <w:r w:rsidR="00C27131" w:rsidRPr="00F02FE1">
        <w:rPr>
          <w:rFonts w:ascii="나눔고딕" w:eastAsia="나눔고딕" w:hAnsi="나눔고딕" w:cs="Times New Roman"/>
          <w:color w:val="000000" w:themeColor="text1"/>
          <w:sz w:val="20"/>
          <w:szCs w:val="20"/>
        </w:rPr>
      </w:r>
      <w:r w:rsidR="00C27131" w:rsidRPr="00F02FE1">
        <w:rPr>
          <w:rFonts w:ascii="나눔고딕" w:eastAsia="나눔고딕" w:hAnsi="나눔고딕" w:cs="Times New Roman"/>
          <w:color w:val="000000" w:themeColor="text1"/>
          <w:sz w:val="20"/>
          <w:szCs w:val="20"/>
        </w:rPr>
        <w:fldChar w:fldCharType="separate"/>
      </w:r>
      <w:r w:rsidR="00C92C54" w:rsidRPr="00F02FE1">
        <w:rPr>
          <w:rFonts w:ascii="나눔고딕" w:eastAsia="나눔고딕" w:hAnsi="나눔고딕" w:cs="Times New Roman"/>
          <w:noProof/>
          <w:color w:val="000000" w:themeColor="text1"/>
          <w:sz w:val="20"/>
          <w:szCs w:val="20"/>
        </w:rPr>
        <w:t>(</w:t>
      </w:r>
      <w:hyperlink w:anchor="_ENREF_2" w:tooltip="Beattie, 1990 #148" w:history="1">
        <w:r w:rsidR="00471945" w:rsidRPr="00F02FE1">
          <w:rPr>
            <w:rFonts w:ascii="나눔고딕" w:eastAsia="나눔고딕" w:hAnsi="나눔고딕" w:cs="Times New Roman"/>
            <w:noProof/>
            <w:color w:val="000000" w:themeColor="text1"/>
            <w:sz w:val="20"/>
            <w:szCs w:val="20"/>
          </w:rPr>
          <w:t>Beattie, Isaacson, Riddle, &amp; Rothstein, 1990</w:t>
        </w:r>
      </w:hyperlink>
      <w:r w:rsidR="00C92C54" w:rsidRPr="00F02FE1">
        <w:rPr>
          <w:rFonts w:ascii="나눔고딕" w:eastAsia="나눔고딕" w:hAnsi="나눔고딕" w:cs="Times New Roman"/>
          <w:noProof/>
          <w:color w:val="000000" w:themeColor="text1"/>
          <w:sz w:val="20"/>
          <w:szCs w:val="20"/>
        </w:rPr>
        <w:t xml:space="preserve">; </w:t>
      </w:r>
      <w:hyperlink w:anchor="_ENREF_3" w:tooltip="Gurney, 2002 #136" w:history="1">
        <w:r w:rsidR="00471945" w:rsidRPr="00F02FE1">
          <w:rPr>
            <w:rFonts w:ascii="나눔고딕" w:eastAsia="나눔고딕" w:hAnsi="나눔고딕" w:cs="Times New Roman"/>
            <w:noProof/>
            <w:color w:val="000000" w:themeColor="text1"/>
            <w:sz w:val="20"/>
            <w:szCs w:val="20"/>
          </w:rPr>
          <w:t>Gurney, 2002</w:t>
        </w:r>
      </w:hyperlink>
      <w:r w:rsidR="00C92C54" w:rsidRPr="00F02FE1">
        <w:rPr>
          <w:rFonts w:ascii="나눔고딕" w:eastAsia="나눔고딕" w:hAnsi="나눔고딕" w:cs="Times New Roman"/>
          <w:noProof/>
          <w:color w:val="000000" w:themeColor="text1"/>
          <w:sz w:val="20"/>
          <w:szCs w:val="20"/>
        </w:rPr>
        <w:t xml:space="preserve">; </w:t>
      </w:r>
      <w:hyperlink w:anchor="_ENREF_5" w:tooltip="Kaufman, 1996 #29" w:history="1">
        <w:r w:rsidR="00471945" w:rsidRPr="00F02FE1">
          <w:rPr>
            <w:rFonts w:ascii="나눔고딕" w:eastAsia="나눔고딕" w:hAnsi="나눔고딕" w:cs="Times New Roman"/>
            <w:noProof/>
            <w:color w:val="000000" w:themeColor="text1"/>
            <w:sz w:val="20"/>
            <w:szCs w:val="20"/>
          </w:rPr>
          <w:t>Kaufman, Miller, &amp; Sutherland, 1996</w:t>
        </w:r>
      </w:hyperlink>
      <w:r w:rsidR="00C92C54" w:rsidRPr="00F02FE1">
        <w:rPr>
          <w:rFonts w:ascii="나눔고딕" w:eastAsia="나눔고딕" w:hAnsi="나눔고딕" w:cs="Times New Roman"/>
          <w:noProof/>
          <w:color w:val="000000" w:themeColor="text1"/>
          <w:sz w:val="20"/>
          <w:szCs w:val="20"/>
        </w:rPr>
        <w:t xml:space="preserve">; </w:t>
      </w:r>
      <w:hyperlink w:anchor="_ENREF_7" w:tooltip="Patterson, 2008 #139" w:history="1">
        <w:r w:rsidR="00471945" w:rsidRPr="00F02FE1">
          <w:rPr>
            <w:rFonts w:ascii="나눔고딕" w:eastAsia="나눔고딕" w:hAnsi="나눔고딕" w:cs="Times New Roman"/>
            <w:noProof/>
            <w:color w:val="000000" w:themeColor="text1"/>
            <w:sz w:val="20"/>
            <w:szCs w:val="20"/>
          </w:rPr>
          <w:t>Patterson et al., 2008</w:t>
        </w:r>
      </w:hyperlink>
      <w:r w:rsidR="00C92C54" w:rsidRPr="00F02FE1">
        <w:rPr>
          <w:rFonts w:ascii="나눔고딕" w:eastAsia="나눔고딕" w:hAnsi="나눔고딕" w:cs="Times New Roman"/>
          <w:noProof/>
          <w:color w:val="000000" w:themeColor="text1"/>
          <w:sz w:val="20"/>
          <w:szCs w:val="20"/>
        </w:rPr>
        <w:t>)</w:t>
      </w:r>
      <w:r w:rsidR="00C27131" w:rsidRPr="00F02FE1">
        <w:rPr>
          <w:rFonts w:ascii="나눔고딕" w:eastAsia="나눔고딕" w:hAnsi="나눔고딕" w:cs="Times New Roman"/>
          <w:color w:val="000000" w:themeColor="text1"/>
          <w:sz w:val="20"/>
          <w:szCs w:val="20"/>
        </w:rPr>
        <w:fldChar w:fldCharType="end"/>
      </w:r>
      <w:hyperlink w:anchor="_ENREF_22" w:tooltip="Beattie, 1990 #148" w:history="1"/>
      <w:hyperlink w:anchor="_ENREF_41" w:tooltip="Patterson, 2008 #139" w:history="1"/>
      <w:r w:rsidR="004A1DAB" w:rsidRPr="00F02FE1">
        <w:rPr>
          <w:rFonts w:ascii="나눔고딕" w:eastAsia="나눔고딕" w:hAnsi="나눔고딕" w:cs="Times New Roman"/>
          <w:color w:val="000000" w:themeColor="text1"/>
          <w:sz w:val="20"/>
          <w:szCs w:val="20"/>
        </w:rPr>
        <w:t xml:space="preserve">. </w:t>
      </w:r>
    </w:p>
    <w:p w:rsidR="0021763A" w:rsidRPr="00F02FE1" w:rsidRDefault="00C27131" w:rsidP="00345FE5">
      <w:pPr>
        <w:jc w:val="both"/>
        <w:rPr>
          <w:rFonts w:ascii="나눔고딕" w:eastAsia="나눔고딕" w:hAnsi="나눔고딕" w:cs="Times New Roman"/>
          <w:color w:val="000000" w:themeColor="text1"/>
          <w:sz w:val="20"/>
          <w:szCs w:val="20"/>
        </w:rPr>
      </w:pPr>
      <w:hyperlink w:anchor="_ENREF_33" w:tooltip="Riskowski, 2005 #61" w:history="1"/>
      <w:hyperlink w:anchor="_ENREF_34" w:tooltip="Folman, 1986 #62" w:history="1"/>
      <w:hyperlink w:anchor="_ENREF_35" w:tooltip="Inman, 1966 #49" w:history="1"/>
      <w:hyperlink w:anchor="_ENREF_8" w:tooltip="Yang, 2013 #10" w:history="1"/>
      <w:hyperlink w:anchor="_ENREF_9" w:tooltip="Chockalingam, 2004 #11" w:history="1"/>
    </w:p>
    <w:p w:rsidR="00D911DA" w:rsidRPr="00F02FE1" w:rsidRDefault="00D911DA" w:rsidP="00345FE5">
      <w:pPr>
        <w:jc w:val="both"/>
        <w:rPr>
          <w:rFonts w:ascii="나눔고딕" w:eastAsia="나눔고딕" w:hAnsi="나눔고딕" w:cs="Times New Roman"/>
          <w:b/>
          <w:color w:val="000000" w:themeColor="text1"/>
          <w:sz w:val="20"/>
          <w:szCs w:val="20"/>
        </w:rPr>
      </w:pPr>
      <w:r w:rsidRPr="00F02FE1">
        <w:rPr>
          <w:rFonts w:ascii="나눔고딕" w:eastAsia="나눔고딕" w:hAnsi="나눔고딕" w:cs="Times New Roman"/>
          <w:b/>
          <w:color w:val="000000" w:themeColor="text1"/>
          <w:sz w:val="20"/>
          <w:szCs w:val="20"/>
        </w:rPr>
        <w:t>Conclusions</w:t>
      </w:r>
    </w:p>
    <w:p w:rsidR="0021763A" w:rsidRPr="00F02FE1" w:rsidRDefault="0021763A" w:rsidP="00345FE5">
      <w:pPr>
        <w:jc w:val="both"/>
        <w:rPr>
          <w:rFonts w:ascii="나눔고딕" w:eastAsia="나눔고딕" w:hAnsi="나눔고딕" w:cs="Times New Roman"/>
          <w:color w:val="000000" w:themeColor="text1"/>
          <w:sz w:val="20"/>
          <w:szCs w:val="20"/>
        </w:rPr>
      </w:pPr>
    </w:p>
    <w:p w:rsidR="001C5833" w:rsidRPr="00F02FE1" w:rsidRDefault="00AC7B64" w:rsidP="00345FE5">
      <w:pPr>
        <w:jc w:val="both"/>
        <w:rPr>
          <w:rFonts w:ascii="나눔고딕" w:eastAsia="나눔고딕" w:hAnsi="나눔고딕" w:cs="Times New Roman"/>
          <w:color w:val="000000" w:themeColor="text1"/>
          <w:sz w:val="20"/>
          <w:szCs w:val="20"/>
        </w:rPr>
      </w:pPr>
      <w:r w:rsidRPr="00F02FE1">
        <w:rPr>
          <w:rFonts w:ascii="나눔고딕" w:eastAsia="나눔고딕" w:hAnsi="나눔고딕" w:cs="Times New Roman"/>
          <w:color w:val="000000" w:themeColor="text1"/>
          <w:sz w:val="20"/>
          <w:szCs w:val="20"/>
        </w:rPr>
        <w:t xml:space="preserve">In </w:t>
      </w:r>
      <w:r w:rsidR="006E17EC" w:rsidRPr="00F02FE1">
        <w:rPr>
          <w:rFonts w:ascii="나눔고딕" w:eastAsia="나눔고딕" w:hAnsi="나눔고딕" w:cs="Times New Roman"/>
          <w:color w:val="000000" w:themeColor="text1"/>
          <w:sz w:val="20"/>
          <w:szCs w:val="20"/>
        </w:rPr>
        <w:t>summary</w:t>
      </w:r>
      <w:r w:rsidRPr="00F02FE1">
        <w:rPr>
          <w:rFonts w:ascii="나눔고딕" w:eastAsia="나눔고딕" w:hAnsi="나눔고딕" w:cs="Times New Roman"/>
          <w:color w:val="000000" w:themeColor="text1"/>
          <w:sz w:val="20"/>
          <w:szCs w:val="20"/>
        </w:rPr>
        <w:t>, our study shows</w:t>
      </w:r>
      <w:r w:rsidR="005D6AD6" w:rsidRPr="00F02FE1">
        <w:rPr>
          <w:rFonts w:ascii="나눔고딕" w:eastAsia="나눔고딕" w:hAnsi="나눔고딕" w:cs="Times New Roman"/>
          <w:color w:val="000000" w:themeColor="text1"/>
          <w:sz w:val="20"/>
          <w:szCs w:val="20"/>
        </w:rPr>
        <w:t xml:space="preserve"> that</w:t>
      </w:r>
      <w:r w:rsidR="00460A9E" w:rsidRPr="00F02FE1">
        <w:rPr>
          <w:rFonts w:ascii="나눔고딕" w:eastAsia="나눔고딕" w:hAnsi="나눔고딕" w:cs="Times New Roman"/>
          <w:color w:val="000000" w:themeColor="text1"/>
          <w:sz w:val="20"/>
          <w:szCs w:val="20"/>
        </w:rPr>
        <w:t xml:space="preserve"> the gait asymmetry of </w:t>
      </w:r>
      <w:r w:rsidR="00FD40A2" w:rsidRPr="00F02FE1">
        <w:rPr>
          <w:rFonts w:ascii="나눔고딕" w:eastAsia="나눔고딕" w:hAnsi="나눔고딕" w:cs="Times New Roman"/>
          <w:color w:val="000000" w:themeColor="text1"/>
          <w:sz w:val="20"/>
          <w:szCs w:val="20"/>
        </w:rPr>
        <w:t xml:space="preserve">A-P </w:t>
      </w:r>
      <w:r w:rsidR="000A38A1" w:rsidRPr="00F02FE1">
        <w:rPr>
          <w:rFonts w:ascii="나눔고딕" w:eastAsia="나눔고딕" w:hAnsi="나눔고딕" w:cs="Times New Roman"/>
          <w:color w:val="000000" w:themeColor="text1"/>
          <w:sz w:val="20"/>
          <w:szCs w:val="20"/>
        </w:rPr>
        <w:t>magnitudes and tim</w:t>
      </w:r>
      <w:r w:rsidR="009D4CCA" w:rsidRPr="00F02FE1">
        <w:rPr>
          <w:rFonts w:ascii="나눔고딕" w:eastAsia="나눔고딕" w:hAnsi="나눔고딕" w:cs="Times New Roman"/>
          <w:color w:val="000000" w:themeColor="text1"/>
          <w:sz w:val="20"/>
          <w:szCs w:val="20"/>
        </w:rPr>
        <w:t xml:space="preserve">e variables of GRF are </w:t>
      </w:r>
      <w:r w:rsidR="00A51C8D" w:rsidRPr="00F02FE1">
        <w:rPr>
          <w:rFonts w:ascii="나눔고딕" w:eastAsia="나눔고딕" w:hAnsi="나눔고딕" w:cs="Times New Roman"/>
          <w:color w:val="000000" w:themeColor="text1"/>
          <w:sz w:val="20"/>
          <w:szCs w:val="20"/>
        </w:rPr>
        <w:t>associated with</w:t>
      </w:r>
      <w:r w:rsidR="000A38A1" w:rsidRPr="00F02FE1">
        <w:rPr>
          <w:rFonts w:ascii="나눔고딕" w:eastAsia="나눔고딕" w:hAnsi="나눔고딕" w:cs="Times New Roman"/>
          <w:color w:val="000000" w:themeColor="text1"/>
          <w:sz w:val="20"/>
          <w:szCs w:val="20"/>
        </w:rPr>
        <w:t xml:space="preserve"> </w:t>
      </w:r>
      <w:r w:rsidR="000B5BAD" w:rsidRPr="00F02FE1">
        <w:rPr>
          <w:rFonts w:ascii="나눔고딕" w:eastAsia="나눔고딕" w:hAnsi="나눔고딕" w:cs="Times New Roman"/>
          <w:color w:val="000000" w:themeColor="text1"/>
          <w:sz w:val="20"/>
          <w:szCs w:val="20"/>
        </w:rPr>
        <w:t xml:space="preserve">the </w:t>
      </w:r>
      <w:r w:rsidR="000A38A1" w:rsidRPr="00F02FE1">
        <w:rPr>
          <w:rFonts w:ascii="나눔고딕" w:eastAsia="나눔고딕" w:hAnsi="나눔고딕" w:cs="Times New Roman"/>
          <w:color w:val="000000" w:themeColor="text1"/>
          <w:sz w:val="20"/>
          <w:szCs w:val="20"/>
        </w:rPr>
        <w:t xml:space="preserve">severity of the spinal deformities </w:t>
      </w:r>
      <w:r w:rsidRPr="00F02FE1">
        <w:rPr>
          <w:rFonts w:ascii="나눔고딕" w:eastAsia="나눔고딕" w:hAnsi="나눔고딕" w:cs="Times New Roman"/>
          <w:color w:val="000000" w:themeColor="text1"/>
          <w:sz w:val="20"/>
          <w:szCs w:val="20"/>
        </w:rPr>
        <w:t xml:space="preserve">and </w:t>
      </w:r>
      <w:r w:rsidR="000A38A1" w:rsidRPr="00F02FE1">
        <w:rPr>
          <w:rFonts w:ascii="나눔고딕" w:eastAsia="나눔고딕" w:hAnsi="나눔고딕" w:cs="Times New Roman"/>
          <w:color w:val="000000" w:themeColor="text1"/>
          <w:sz w:val="20"/>
          <w:szCs w:val="20"/>
        </w:rPr>
        <w:t>pelvic tilt</w:t>
      </w:r>
      <w:r w:rsidRPr="00F02FE1">
        <w:rPr>
          <w:rFonts w:ascii="나눔고딕" w:eastAsia="나눔고딕" w:hAnsi="나눔고딕" w:cs="Times New Roman"/>
          <w:color w:val="000000" w:themeColor="text1"/>
          <w:sz w:val="20"/>
          <w:szCs w:val="20"/>
        </w:rPr>
        <w:t xml:space="preserve"> caused by </w:t>
      </w:r>
      <w:r w:rsidR="006E17EC" w:rsidRPr="00F02FE1">
        <w:rPr>
          <w:rFonts w:ascii="나눔고딕" w:eastAsia="나눔고딕" w:hAnsi="나눔고딕" w:cs="Times New Roman"/>
          <w:color w:val="000000" w:themeColor="text1"/>
          <w:sz w:val="20"/>
          <w:szCs w:val="20"/>
        </w:rPr>
        <w:t>AIS</w:t>
      </w:r>
      <w:r w:rsidR="000A38A1" w:rsidRPr="00F02FE1">
        <w:rPr>
          <w:rFonts w:ascii="나눔고딕" w:eastAsia="나눔고딕" w:hAnsi="나눔고딕" w:cs="Times New Roman"/>
          <w:color w:val="000000" w:themeColor="text1"/>
          <w:sz w:val="20"/>
          <w:szCs w:val="20"/>
        </w:rPr>
        <w:t xml:space="preserve">. </w:t>
      </w:r>
      <w:r w:rsidRPr="00F02FE1">
        <w:rPr>
          <w:rFonts w:ascii="나눔고딕" w:eastAsia="나눔고딕" w:hAnsi="나눔고딕" w:cs="Times New Roman"/>
          <w:color w:val="000000" w:themeColor="text1"/>
          <w:sz w:val="20"/>
          <w:szCs w:val="20"/>
        </w:rPr>
        <w:t>We concluded that t</w:t>
      </w:r>
      <w:r w:rsidR="000A38A1" w:rsidRPr="00F02FE1">
        <w:rPr>
          <w:rFonts w:ascii="나눔고딕" w:eastAsia="나눔고딕" w:hAnsi="나눔고딕" w:cs="Times New Roman"/>
          <w:color w:val="000000" w:themeColor="text1"/>
          <w:sz w:val="20"/>
          <w:szCs w:val="20"/>
        </w:rPr>
        <w:t xml:space="preserve">he </w:t>
      </w:r>
      <w:r w:rsidR="005D6AD6" w:rsidRPr="00F02FE1">
        <w:rPr>
          <w:rFonts w:ascii="나눔고딕" w:eastAsia="나눔고딕" w:hAnsi="나눔고딕" w:cs="Times New Roman"/>
          <w:color w:val="000000" w:themeColor="text1"/>
          <w:sz w:val="20"/>
          <w:szCs w:val="20"/>
        </w:rPr>
        <w:t>spinal deformity</w:t>
      </w:r>
      <w:r w:rsidRPr="00F02FE1">
        <w:rPr>
          <w:rFonts w:ascii="나눔고딕" w:eastAsia="나눔고딕" w:hAnsi="나눔고딕" w:cs="Times New Roman"/>
          <w:color w:val="000000" w:themeColor="text1"/>
          <w:sz w:val="20"/>
          <w:szCs w:val="20"/>
        </w:rPr>
        <w:t xml:space="preserve"> </w:t>
      </w:r>
      <w:r w:rsidR="00DA7663" w:rsidRPr="00F02FE1">
        <w:rPr>
          <w:rFonts w:ascii="나눔고딕" w:eastAsia="나눔고딕" w:hAnsi="나눔고딕" w:cs="Times New Roman"/>
          <w:color w:val="000000" w:themeColor="text1"/>
          <w:sz w:val="20"/>
          <w:szCs w:val="20"/>
        </w:rPr>
        <w:t>is</w:t>
      </w:r>
      <w:r w:rsidR="005D6AD6" w:rsidRPr="00F02FE1">
        <w:rPr>
          <w:rFonts w:ascii="나눔고딕" w:eastAsia="나눔고딕" w:hAnsi="나눔고딕" w:cs="Times New Roman"/>
          <w:color w:val="000000" w:themeColor="text1"/>
          <w:sz w:val="20"/>
          <w:szCs w:val="20"/>
        </w:rPr>
        <w:t xml:space="preserve"> </w:t>
      </w:r>
      <w:r w:rsidRPr="00F02FE1">
        <w:rPr>
          <w:rFonts w:ascii="나눔고딕" w:eastAsia="나눔고딕" w:hAnsi="나눔고딕" w:cs="Times New Roman"/>
          <w:color w:val="000000" w:themeColor="text1"/>
          <w:sz w:val="20"/>
          <w:szCs w:val="20"/>
        </w:rPr>
        <w:t xml:space="preserve">generally </w:t>
      </w:r>
      <w:r w:rsidR="005D6AD6" w:rsidRPr="00F02FE1">
        <w:rPr>
          <w:rFonts w:ascii="나눔고딕" w:eastAsia="나눔고딕" w:hAnsi="나눔고딕" w:cs="Times New Roman"/>
          <w:color w:val="000000" w:themeColor="text1"/>
          <w:sz w:val="20"/>
          <w:szCs w:val="20"/>
        </w:rPr>
        <w:t xml:space="preserve">associated with the </w:t>
      </w:r>
      <w:r w:rsidR="00986E4D" w:rsidRPr="00F02FE1">
        <w:rPr>
          <w:rFonts w:ascii="나눔고딕" w:eastAsia="나눔고딕" w:hAnsi="나눔고딕" w:cs="Times New Roman"/>
          <w:color w:val="000000" w:themeColor="text1"/>
          <w:sz w:val="20"/>
          <w:szCs w:val="20"/>
        </w:rPr>
        <w:t xml:space="preserve">between-leg </w:t>
      </w:r>
      <w:r w:rsidR="000A38A1" w:rsidRPr="00F02FE1">
        <w:rPr>
          <w:rFonts w:ascii="나눔고딕" w:eastAsia="나눔고딕" w:hAnsi="나눔고딕" w:cs="Times New Roman"/>
          <w:color w:val="000000" w:themeColor="text1"/>
          <w:sz w:val="20"/>
          <w:szCs w:val="20"/>
        </w:rPr>
        <w:t xml:space="preserve">asymmetry </w:t>
      </w:r>
      <w:r w:rsidR="00986E4D" w:rsidRPr="00F02FE1">
        <w:rPr>
          <w:rFonts w:ascii="나눔고딕" w:eastAsia="나눔고딕" w:hAnsi="나눔고딕" w:cs="Times New Roman"/>
          <w:color w:val="000000" w:themeColor="text1"/>
          <w:sz w:val="20"/>
          <w:szCs w:val="20"/>
        </w:rPr>
        <w:t xml:space="preserve">in </w:t>
      </w:r>
      <w:r w:rsidR="00FD40A2" w:rsidRPr="00F02FE1">
        <w:rPr>
          <w:rFonts w:ascii="나눔고딕" w:eastAsia="나눔고딕" w:hAnsi="나눔고딕" w:cs="Times New Roman"/>
          <w:color w:val="000000" w:themeColor="text1"/>
          <w:sz w:val="20"/>
          <w:szCs w:val="20"/>
        </w:rPr>
        <w:t xml:space="preserve">A-P </w:t>
      </w:r>
      <w:r w:rsidR="00986E4D" w:rsidRPr="00F02FE1">
        <w:rPr>
          <w:rFonts w:ascii="나눔고딕" w:eastAsia="나눔고딕" w:hAnsi="나눔고딕" w:cs="Times New Roman"/>
          <w:color w:val="000000" w:themeColor="text1"/>
          <w:sz w:val="20"/>
          <w:szCs w:val="20"/>
        </w:rPr>
        <w:t>GRF magnitudes</w:t>
      </w:r>
      <w:r w:rsidR="005D6AD6" w:rsidRPr="00F02FE1">
        <w:rPr>
          <w:rFonts w:ascii="나눔고딕" w:eastAsia="나눔고딕" w:hAnsi="나눔고딕" w:cs="Times New Roman"/>
          <w:color w:val="000000" w:themeColor="text1"/>
          <w:sz w:val="20"/>
          <w:szCs w:val="20"/>
        </w:rPr>
        <w:t>, while the pelvic tilt is associated with the asymmetry of</w:t>
      </w:r>
      <w:r w:rsidR="0001026D" w:rsidRPr="00F02FE1">
        <w:rPr>
          <w:rFonts w:ascii="나눔고딕" w:eastAsia="나눔고딕" w:hAnsi="나눔고딕" w:cs="Times New Roman"/>
          <w:color w:val="000000" w:themeColor="text1"/>
          <w:sz w:val="20"/>
          <w:szCs w:val="20"/>
        </w:rPr>
        <w:t xml:space="preserve"> the</w:t>
      </w:r>
      <w:r w:rsidR="005D6AD6" w:rsidRPr="00F02FE1">
        <w:rPr>
          <w:rFonts w:ascii="나눔고딕" w:eastAsia="나눔고딕" w:hAnsi="나눔고딕" w:cs="Times New Roman"/>
          <w:color w:val="000000" w:themeColor="text1"/>
          <w:sz w:val="20"/>
          <w:szCs w:val="20"/>
        </w:rPr>
        <w:t xml:space="preserve"> time variables.</w:t>
      </w:r>
    </w:p>
    <w:p w:rsidR="00A75A1E" w:rsidRPr="00F02FE1" w:rsidRDefault="00A75A1E" w:rsidP="00345FE5">
      <w:pPr>
        <w:jc w:val="both"/>
        <w:rPr>
          <w:rFonts w:ascii="나눔고딕" w:eastAsia="나눔고딕" w:hAnsi="나눔고딕" w:cs="Times New Roman"/>
          <w:color w:val="000000" w:themeColor="text1"/>
          <w:sz w:val="20"/>
          <w:szCs w:val="20"/>
        </w:rPr>
      </w:pPr>
    </w:p>
    <w:p w:rsidR="0021763A" w:rsidRDefault="00E55747" w:rsidP="00345FE5">
      <w:pPr>
        <w:jc w:val="both"/>
        <w:rPr>
          <w:rFonts w:ascii="나눔고딕" w:eastAsia="나눔고딕" w:hAnsi="나눔고딕" w:cs="Times New Roman"/>
          <w:b/>
          <w:color w:val="000000" w:themeColor="text1"/>
          <w:sz w:val="20"/>
          <w:szCs w:val="20"/>
        </w:rPr>
      </w:pPr>
      <w:r w:rsidRPr="002C3153">
        <w:rPr>
          <w:rFonts w:ascii="나눔고딕" w:eastAsia="나눔고딕" w:hAnsi="나눔고딕" w:cs="Times New Roman"/>
          <w:b/>
          <w:color w:val="000000" w:themeColor="text1"/>
          <w:sz w:val="20"/>
          <w:szCs w:val="20"/>
        </w:rPr>
        <w:t>Reference</w:t>
      </w:r>
    </w:p>
    <w:p w:rsidR="00944A82" w:rsidRPr="002C3153" w:rsidRDefault="00944A82" w:rsidP="00345FE5">
      <w:pPr>
        <w:jc w:val="both"/>
        <w:rPr>
          <w:rFonts w:ascii="나눔고딕" w:eastAsia="나눔고딕" w:hAnsi="나눔고딕" w:cs="Times New Roman"/>
          <w:b/>
          <w:color w:val="000000" w:themeColor="text1"/>
          <w:sz w:val="20"/>
          <w:szCs w:val="20"/>
        </w:rPr>
      </w:pPr>
    </w:p>
    <w:p w:rsidR="009C110B" w:rsidRPr="009C110B" w:rsidRDefault="009C110B" w:rsidP="009C110B">
      <w:pPr>
        <w:pStyle w:val="EndNoteBibliography"/>
        <w:spacing w:line="240" w:lineRule="auto"/>
        <w:ind w:left="720" w:hanging="720"/>
        <w:rPr>
          <w:rFonts w:ascii="나눔고딕" w:eastAsia="나눔고딕" w:hAnsi="나눔고딕"/>
          <w:noProof/>
          <w:sz w:val="18"/>
          <w:szCs w:val="18"/>
        </w:rPr>
      </w:pPr>
      <w:r w:rsidRPr="009C110B">
        <w:rPr>
          <w:rFonts w:ascii="나눔고딕" w:eastAsia="나눔고딕" w:hAnsi="나눔고딕"/>
          <w:noProof/>
          <w:sz w:val="18"/>
          <w:szCs w:val="18"/>
        </w:rPr>
        <w:t>Winter, D. A. (1990).</w:t>
      </w:r>
      <w:r w:rsidRPr="009C110B">
        <w:rPr>
          <w:rFonts w:ascii="나눔고딕" w:eastAsia="나눔고딕" w:hAnsi="나눔고딕"/>
          <w:i/>
          <w:noProof/>
          <w:sz w:val="18"/>
          <w:szCs w:val="18"/>
        </w:rPr>
        <w:t xml:space="preserve"> Biomechanics and Motor control of Human Mov</w:t>
      </w:r>
      <w:bookmarkStart w:id="7" w:name="_GoBack"/>
      <w:bookmarkEnd w:id="7"/>
      <w:r w:rsidRPr="009C110B">
        <w:rPr>
          <w:rFonts w:ascii="나눔고딕" w:eastAsia="나눔고딕" w:hAnsi="나눔고딕"/>
          <w:i/>
          <w:noProof/>
          <w:sz w:val="18"/>
          <w:szCs w:val="18"/>
        </w:rPr>
        <w:t>ement. 2</w:t>
      </w:r>
      <w:r w:rsidRPr="009C110B">
        <w:rPr>
          <w:rFonts w:ascii="나눔고딕" w:eastAsia="나눔고딕" w:hAnsi="나눔고딕"/>
          <w:i/>
          <w:noProof/>
          <w:sz w:val="18"/>
          <w:szCs w:val="18"/>
          <w:vertAlign w:val="superscript"/>
        </w:rPr>
        <w:t>nd</w:t>
      </w:r>
      <w:r w:rsidRPr="009C110B">
        <w:rPr>
          <w:rFonts w:ascii="나눔고딕" w:eastAsia="나눔고딕" w:hAnsi="나눔고딕"/>
          <w:i/>
          <w:noProof/>
          <w:sz w:val="18"/>
          <w:szCs w:val="18"/>
        </w:rPr>
        <w:t xml:space="preserve"> edition.</w:t>
      </w:r>
      <w:r w:rsidRPr="009C110B">
        <w:rPr>
          <w:rFonts w:ascii="나눔고딕" w:eastAsia="나눔고딕" w:hAnsi="나눔고딕"/>
          <w:noProof/>
          <w:sz w:val="18"/>
          <w:szCs w:val="18"/>
        </w:rPr>
        <w:t xml:space="preserve"> Wiley-Interscienc Publication, New york : John Wiley &amp; Sons, Inc. </w:t>
      </w:r>
    </w:p>
    <w:p w:rsidR="00E4158F" w:rsidRPr="009C110B" w:rsidRDefault="00C27131" w:rsidP="009C110B">
      <w:pPr>
        <w:pStyle w:val="EndNoteBibliography"/>
        <w:spacing w:line="240" w:lineRule="auto"/>
        <w:ind w:left="720" w:hanging="720"/>
        <w:rPr>
          <w:rFonts w:ascii="나눔고딕" w:eastAsia="나눔고딕" w:hAnsi="나눔고딕"/>
          <w:noProof/>
          <w:sz w:val="18"/>
          <w:szCs w:val="18"/>
        </w:rPr>
      </w:pPr>
      <w:r w:rsidRPr="00C27131">
        <w:rPr>
          <w:rFonts w:ascii="나눔고딕" w:eastAsia="나눔고딕" w:hAnsi="나눔고딕"/>
          <w:color w:val="000000" w:themeColor="text1"/>
          <w:sz w:val="18"/>
          <w:szCs w:val="18"/>
        </w:rPr>
        <w:fldChar w:fldCharType="begin"/>
      </w:r>
      <w:r w:rsidR="00203B2B" w:rsidRPr="009C110B">
        <w:rPr>
          <w:rFonts w:ascii="나눔고딕" w:eastAsia="나눔고딕" w:hAnsi="나눔고딕"/>
          <w:color w:val="000000" w:themeColor="text1"/>
          <w:sz w:val="18"/>
          <w:szCs w:val="18"/>
        </w:rPr>
        <w:instrText xml:space="preserve"> ADDIN EN.REFLIST </w:instrText>
      </w:r>
      <w:r w:rsidRPr="00C27131">
        <w:rPr>
          <w:rFonts w:ascii="나눔고딕" w:eastAsia="나눔고딕" w:hAnsi="나눔고딕"/>
          <w:color w:val="000000" w:themeColor="text1"/>
          <w:sz w:val="18"/>
          <w:szCs w:val="18"/>
        </w:rPr>
        <w:fldChar w:fldCharType="separate"/>
      </w:r>
      <w:bookmarkStart w:id="8" w:name="_ENREF_7"/>
      <w:r w:rsidR="00E4158F" w:rsidRPr="009C110B">
        <w:rPr>
          <w:rFonts w:ascii="나눔고딕" w:eastAsia="나눔고딕" w:hAnsi="나눔고딕"/>
          <w:noProof/>
          <w:sz w:val="18"/>
          <w:szCs w:val="18"/>
        </w:rPr>
        <w:t xml:space="preserve">Karol, S., Kim, Y.-S., Huang, J., Kim, Y. H., Koh, K., Yoon, B. C., &amp; Shim, J. K. (2011). Multi-finger pressing synergies change with the level of extra degrees of freedom. </w:t>
      </w:r>
      <w:r w:rsidR="00E4158F" w:rsidRPr="009C110B">
        <w:rPr>
          <w:rFonts w:ascii="나눔고딕" w:eastAsia="나눔고딕" w:hAnsi="나눔고딕"/>
          <w:i/>
          <w:noProof/>
          <w:sz w:val="18"/>
          <w:szCs w:val="18"/>
        </w:rPr>
        <w:t>Experimental brain research, 208</w:t>
      </w:r>
      <w:r w:rsidR="00E4158F" w:rsidRPr="009C110B">
        <w:rPr>
          <w:rFonts w:ascii="나눔고딕" w:eastAsia="나눔고딕" w:hAnsi="나눔고딕"/>
          <w:noProof/>
          <w:sz w:val="18"/>
          <w:szCs w:val="18"/>
        </w:rPr>
        <w:t xml:space="preserve">(3), 359-367. </w:t>
      </w:r>
      <w:bookmarkEnd w:id="8"/>
    </w:p>
    <w:p w:rsidR="00F02FE1" w:rsidRPr="009C110B" w:rsidRDefault="00C27131" w:rsidP="00345FE5">
      <w:pPr>
        <w:pStyle w:val="EndNoteBibliography"/>
        <w:spacing w:line="240" w:lineRule="auto"/>
        <w:ind w:left="720" w:hanging="720"/>
        <w:rPr>
          <w:rFonts w:ascii="나눔고딕" w:eastAsia="나눔고딕" w:hAnsi="나눔고딕"/>
          <w:noProof/>
          <w:sz w:val="18"/>
          <w:szCs w:val="18"/>
        </w:rPr>
      </w:pPr>
      <w:r w:rsidRPr="009C110B">
        <w:rPr>
          <w:rFonts w:ascii="나눔고딕" w:eastAsia="나눔고딕" w:hAnsi="나눔고딕"/>
          <w:color w:val="000000" w:themeColor="text1"/>
          <w:spacing w:val="-10"/>
          <w:kern w:val="1"/>
          <w:sz w:val="18"/>
          <w:szCs w:val="18"/>
        </w:rPr>
        <w:fldChar w:fldCharType="end"/>
      </w:r>
      <w:bookmarkStart w:id="9" w:name="_ENREF_3"/>
      <w:r w:rsidR="00F02FE1" w:rsidRPr="009C110B">
        <w:rPr>
          <w:rFonts w:ascii="나눔고딕" w:eastAsia="나눔고딕" w:hAnsi="나눔고딕"/>
          <w:noProof/>
          <w:sz w:val="18"/>
          <w:szCs w:val="18"/>
        </w:rPr>
        <w:t xml:space="preserve"> Enoka, R. M., Christou, E. A., Hunter, S. K., Kornatz, K. W., Semmler, J. G., Taylor, A. M., &amp; Tracy, B. L. (2003). Mechanisms that contribute to differences in motor performance between young and old adults. </w:t>
      </w:r>
      <w:r w:rsidR="00F02FE1" w:rsidRPr="009C110B">
        <w:rPr>
          <w:rFonts w:ascii="나눔고딕" w:eastAsia="나눔고딕" w:hAnsi="나눔고딕"/>
          <w:i/>
          <w:noProof/>
          <w:sz w:val="18"/>
          <w:szCs w:val="18"/>
        </w:rPr>
        <w:t>Journal of Electromyography and Kinesiology, 13</w:t>
      </w:r>
      <w:r w:rsidR="00F02FE1" w:rsidRPr="009C110B">
        <w:rPr>
          <w:rFonts w:ascii="나눔고딕" w:eastAsia="나눔고딕" w:hAnsi="나눔고딕"/>
          <w:noProof/>
          <w:sz w:val="18"/>
          <w:szCs w:val="18"/>
        </w:rPr>
        <w:t xml:space="preserve">(1), 1-12. </w:t>
      </w:r>
      <w:bookmarkEnd w:id="9"/>
    </w:p>
    <w:p w:rsidR="00944A82" w:rsidRPr="009C110B" w:rsidRDefault="00F02FE1" w:rsidP="00944A82">
      <w:pPr>
        <w:pStyle w:val="EndNoteBibliography"/>
        <w:spacing w:line="240" w:lineRule="auto"/>
        <w:ind w:left="720" w:hanging="720"/>
        <w:rPr>
          <w:rFonts w:ascii="나눔고딕" w:eastAsia="나눔고딕" w:hAnsi="나눔고딕"/>
          <w:noProof/>
          <w:sz w:val="18"/>
          <w:szCs w:val="18"/>
        </w:rPr>
      </w:pPr>
      <w:r w:rsidRPr="009C110B">
        <w:rPr>
          <w:rFonts w:ascii="나눔고딕" w:eastAsia="나눔고딕" w:hAnsi="나눔고딕"/>
          <w:noProof/>
          <w:sz w:val="18"/>
          <w:szCs w:val="18"/>
        </w:rPr>
        <w:t xml:space="preserve">Yoo, S. H. (2015). </w:t>
      </w:r>
      <w:r w:rsidRPr="009C110B">
        <w:rPr>
          <w:rFonts w:ascii="나눔고딕" w:eastAsia="나눔고딕" w:hAnsi="나눔고딕"/>
          <w:i/>
          <w:noProof/>
          <w:sz w:val="18"/>
          <w:szCs w:val="18"/>
        </w:rPr>
        <w:t>Classification of the Hand Techniques by Angular Momentum in the Taekwondo Poomsae</w:t>
      </w:r>
      <w:r w:rsidRPr="009C110B">
        <w:rPr>
          <w:rFonts w:ascii="나눔고딕" w:eastAsia="나눔고딕" w:hAnsi="나눔고딕"/>
          <w:noProof/>
          <w:sz w:val="18"/>
          <w:szCs w:val="18"/>
        </w:rPr>
        <w:t>. Un- published Doctor's Dissertation (or Master</w:t>
      </w:r>
      <w:r w:rsidRPr="009C110B">
        <w:rPr>
          <w:rFonts w:ascii="나눔고딕" w:eastAsia="나눔고딕" w:hAnsi="나눔고딕" w:hint="eastAsia"/>
          <w:noProof/>
          <w:sz w:val="18"/>
          <w:szCs w:val="18"/>
        </w:rPr>
        <w:t>'</w:t>
      </w:r>
      <w:r w:rsidRPr="009C110B">
        <w:rPr>
          <w:rFonts w:ascii="나눔고딕" w:eastAsia="나눔고딕" w:hAnsi="나눔고딕"/>
          <w:noProof/>
          <w:sz w:val="18"/>
          <w:szCs w:val="18"/>
        </w:rPr>
        <w:t>s Thesis). Graduate School of Korea National Sport University.</w:t>
      </w:r>
    </w:p>
    <w:p w:rsidR="009C110B" w:rsidRPr="009C110B" w:rsidRDefault="009C110B" w:rsidP="009C110B">
      <w:pPr>
        <w:pStyle w:val="EndNoteBibliography"/>
        <w:spacing w:line="240" w:lineRule="auto"/>
        <w:ind w:left="720" w:hanging="720"/>
        <w:rPr>
          <w:rFonts w:ascii="나눔고딕" w:eastAsia="나눔고딕" w:hAnsi="나눔고딕"/>
          <w:noProof/>
          <w:sz w:val="18"/>
          <w:szCs w:val="18"/>
        </w:rPr>
      </w:pPr>
      <w:r w:rsidRPr="009C110B">
        <w:rPr>
          <w:rFonts w:ascii="나눔고딕" w:eastAsia="나눔고딕" w:hAnsi="나눔고딕"/>
          <w:noProof/>
          <w:sz w:val="18"/>
          <w:szCs w:val="18"/>
        </w:rPr>
        <w:t xml:space="preserve">Sun, L. H. &amp; Dennis, B. (2016, July, 18). Elderly Zika patient in Utah may have infected a family contact. </w:t>
      </w:r>
      <w:r w:rsidRPr="009C110B">
        <w:rPr>
          <w:rFonts w:ascii="나눔고딕" w:eastAsia="나눔고딕" w:hAnsi="나눔고딕"/>
          <w:i/>
          <w:noProof/>
          <w:sz w:val="18"/>
          <w:szCs w:val="18"/>
        </w:rPr>
        <w:t>The Washington Post.</w:t>
      </w:r>
      <w:r w:rsidRPr="009C110B">
        <w:rPr>
          <w:rFonts w:ascii="나눔고딕" w:eastAsia="나눔고딕" w:hAnsi="나눔고딕"/>
          <w:noProof/>
          <w:sz w:val="18"/>
          <w:szCs w:val="18"/>
        </w:rPr>
        <w:t xml:space="preserve"> </w:t>
      </w:r>
      <w:proofErr w:type="gramStart"/>
      <w:r w:rsidRPr="009C110B">
        <w:rPr>
          <w:rFonts w:ascii="나눔고딕" w:eastAsia="나눔고딕" w:hAnsi="나눔고딕"/>
          <w:noProof/>
          <w:sz w:val="18"/>
          <w:szCs w:val="18"/>
        </w:rPr>
        <w:t>Retrieved from</w:t>
      </w:r>
      <w:r w:rsidRPr="009C110B">
        <w:rPr>
          <w:rFonts w:ascii="나눔고딕" w:eastAsia="나눔고딕" w:hAnsi="나눔고딕" w:cstheme="majorBidi"/>
          <w:snapToGrid w:val="0"/>
          <w:spacing w:val="-10"/>
          <w:w w:val="90"/>
          <w:sz w:val="18"/>
          <w:szCs w:val="18"/>
        </w:rPr>
        <w:t xml:space="preserve"> </w:t>
      </w:r>
      <w:r w:rsidRPr="00A634B0">
        <w:rPr>
          <w:rFonts w:ascii="나눔고딕" w:eastAsia="나눔고딕" w:hAnsi="나눔고딕" w:cstheme="majorBidi"/>
          <w:snapToGrid w:val="0"/>
          <w:spacing w:val="-10"/>
          <w:w w:val="90"/>
          <w:sz w:val="18"/>
          <w:szCs w:val="18"/>
        </w:rPr>
        <w:t>https://www.washingtonpost.com/news/to-your-health/wp/2016/07/18/elderly-zika-patient-in-utah-may-have-infected-a-family-contact</w:t>
      </w:r>
      <w:r w:rsidRPr="009C110B">
        <w:rPr>
          <w:rFonts w:ascii="나눔고딕" w:eastAsia="나눔고딕" w:hAnsi="나눔고딕" w:cstheme="majorBidi"/>
          <w:snapToGrid w:val="0"/>
          <w:spacing w:val="-10"/>
          <w:w w:val="90"/>
          <w:sz w:val="18"/>
          <w:szCs w:val="18"/>
        </w:rPr>
        <w:t>.</w:t>
      </w:r>
      <w:proofErr w:type="gramEnd"/>
    </w:p>
    <w:p w:rsidR="009C110B" w:rsidRPr="009C110B" w:rsidRDefault="009C110B" w:rsidP="009C110B">
      <w:pPr>
        <w:pStyle w:val="EndNoteBibliography"/>
        <w:spacing w:line="240" w:lineRule="auto"/>
        <w:ind w:left="720" w:hanging="720"/>
        <w:rPr>
          <w:rFonts w:ascii="나눔고딕" w:eastAsia="나눔고딕" w:hAnsi="나눔고딕"/>
          <w:noProof/>
          <w:sz w:val="18"/>
          <w:szCs w:val="18"/>
        </w:rPr>
      </w:pPr>
      <w:r w:rsidRPr="009C110B">
        <w:rPr>
          <w:rFonts w:ascii="나눔고딕" w:eastAsia="나눔고딕" w:hAnsi="나눔고딕"/>
          <w:noProof/>
          <w:sz w:val="18"/>
          <w:szCs w:val="18"/>
        </w:rPr>
        <w:t>Abdel-Aziz, Y. I., &amp;  Karara, H. M. (1971). Direct linear transformation from comparator coordinates in object-space coordinates in close range photogrammetry. Proceedings of the ASP Symposium of Close-Range Photogrammetry. Urbana: University of Illinois.</w:t>
      </w:r>
    </w:p>
    <w:p w:rsidR="009C110B" w:rsidRPr="009C110B" w:rsidRDefault="009C110B" w:rsidP="009C110B">
      <w:pPr>
        <w:pStyle w:val="EndNoteBibliography"/>
        <w:spacing w:line="240" w:lineRule="auto"/>
        <w:ind w:left="720" w:hanging="720"/>
        <w:rPr>
          <w:rFonts w:ascii="나눔고딕" w:eastAsia="나눔고딕" w:hAnsi="나눔고딕"/>
          <w:noProof/>
          <w:sz w:val="18"/>
          <w:szCs w:val="18"/>
        </w:rPr>
      </w:pPr>
      <w:r w:rsidRPr="009C110B">
        <w:rPr>
          <w:rFonts w:ascii="나눔고딕" w:eastAsia="나눔고딕" w:hAnsi="나눔고딕"/>
          <w:noProof/>
          <w:sz w:val="18"/>
          <w:szCs w:val="18"/>
        </w:rPr>
        <w:t>Lim, Y., &amp; Chow, J. (1994 June). Lumbar spinal loads: Application to tennis serve. Poster session presented at the annual meeting of the mid-west biomechanics symposium, Chicago.</w:t>
      </w:r>
    </w:p>
    <w:p w:rsidR="00944A82" w:rsidRPr="009C110B" w:rsidRDefault="00944A82" w:rsidP="00345FE5">
      <w:pPr>
        <w:pStyle w:val="EndNoteBibliography"/>
        <w:spacing w:line="240" w:lineRule="auto"/>
        <w:ind w:left="720" w:hanging="720"/>
        <w:rPr>
          <w:rFonts w:ascii="나눔고딕" w:eastAsia="나눔고딕" w:hAnsi="나눔고딕"/>
          <w:noProof/>
          <w:sz w:val="18"/>
          <w:szCs w:val="18"/>
        </w:rPr>
      </w:pPr>
    </w:p>
    <w:sectPr w:rsidR="00944A82" w:rsidRPr="009C110B" w:rsidSect="0048229C">
      <w:footerReference w:type="default" r:id="rId9"/>
      <w:pgSz w:w="12240" w:h="15840"/>
      <w:pgMar w:top="1701" w:right="1440" w:bottom="1440" w:left="1440" w:header="720" w:footer="720" w:gutter="0"/>
      <w:lnNumType w:countBy="1" w:restart="continuou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A29" w:rsidRDefault="00E91A29" w:rsidP="00F361C7">
      <w:r>
        <w:separator/>
      </w:r>
    </w:p>
  </w:endnote>
  <w:endnote w:type="continuationSeparator" w:id="0">
    <w:p w:rsidR="00E91A29" w:rsidRDefault="00E91A29" w:rsidP="00F36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charset w:val="4E"/>
    <w:family w:val="auto"/>
    <w:pitch w:val="variable"/>
    <w:sig w:usb0="00000000"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나눔고딕">
    <w:panose1 w:val="020D0604000000000000"/>
    <w:charset w:val="81"/>
    <w:family w:val="modern"/>
    <w:pitch w:val="variable"/>
    <w:sig w:usb0="900002A7" w:usb1="29D7FCFB" w:usb2="00000010"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ＭＳ ゴシック">
    <w:altName w:val="MS Mincho"/>
    <w:charset w:val="4E"/>
    <w:family w:val="auto"/>
    <w:pitch w:val="variable"/>
    <w:sig w:usb0="00000000"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AppleGothic">
    <w:charset w:val="4F"/>
    <w:family w:val="auto"/>
    <w:pitch w:val="variable"/>
    <w:sig w:usb0="00000001" w:usb1="09060000" w:usb2="00000010" w:usb3="00000000" w:csb0="00080000" w:csb1="00000000"/>
  </w:font>
  <w:font w:name="Times New Roman Bold">
    <w:panose1 w:val="02020803070505020304"/>
    <w:charset w:val="00"/>
    <w:family w:val="auto"/>
    <w:pitch w:val="variable"/>
    <w:sig w:usb0="E0002AEF" w:usb1="C0007841" w:usb2="00000009" w:usb3="00000000" w:csb0="000001FF" w:csb1="00000000"/>
  </w:font>
  <w:font w:name="ヒラギノ角ゴ Pro W3">
    <w:charset w:val="4E"/>
    <w:family w:val="auto"/>
    <w:pitch w:val="variable"/>
    <w:sig w:usb0="E00002FF" w:usb1="7AC7FFFF" w:usb2="00000012" w:usb3="00000000" w:csb0="0002000D"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0519653"/>
      <w:docPartObj>
        <w:docPartGallery w:val="Page Numbers (Bottom of Page)"/>
        <w:docPartUnique/>
      </w:docPartObj>
    </w:sdtPr>
    <w:sdtEndPr>
      <w:rPr>
        <w:noProof/>
      </w:rPr>
    </w:sdtEndPr>
    <w:sdtContent>
      <w:p w:rsidR="002164A0" w:rsidRDefault="00C27131">
        <w:pPr>
          <w:pStyle w:val="ab"/>
          <w:jc w:val="center"/>
        </w:pPr>
        <w:r>
          <w:fldChar w:fldCharType="begin"/>
        </w:r>
        <w:r w:rsidR="002164A0">
          <w:instrText xml:space="preserve"> PAGE   \* MERGEFORMAT </w:instrText>
        </w:r>
        <w:r>
          <w:fldChar w:fldCharType="separate"/>
        </w:r>
        <w:r w:rsidR="00A634B0">
          <w:rPr>
            <w:noProof/>
          </w:rPr>
          <w:t>4</w:t>
        </w:r>
        <w:r>
          <w:rPr>
            <w:noProof/>
          </w:rPr>
          <w:fldChar w:fldCharType="end"/>
        </w:r>
      </w:p>
    </w:sdtContent>
  </w:sdt>
  <w:p w:rsidR="002164A0" w:rsidRDefault="002164A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A29" w:rsidRDefault="00E91A29" w:rsidP="00F361C7">
      <w:r>
        <w:separator/>
      </w:r>
    </w:p>
  </w:footnote>
  <w:footnote w:type="continuationSeparator" w:id="0">
    <w:p w:rsidR="00E91A29" w:rsidRDefault="00E91A29" w:rsidP="00F361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03C7F"/>
    <w:multiLevelType w:val="hybridMultilevel"/>
    <w:tmpl w:val="A7C0E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05003"/>
    <w:multiLevelType w:val="hybridMultilevel"/>
    <w:tmpl w:val="DC5E832A"/>
    <w:lvl w:ilvl="0" w:tplc="53CC4E3C">
      <w:start w:val="2"/>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935058"/>
    <w:multiLevelType w:val="hybridMultilevel"/>
    <w:tmpl w:val="111E1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291207"/>
    <w:multiLevelType w:val="multilevel"/>
    <w:tmpl w:val="A7C0E5A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5EA304A"/>
    <w:multiLevelType w:val="hybridMultilevel"/>
    <w:tmpl w:val="6270E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9304EC"/>
    <w:multiLevelType w:val="hybridMultilevel"/>
    <w:tmpl w:val="A406025C"/>
    <w:lvl w:ilvl="0" w:tplc="CE1A709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56542A"/>
    <w:multiLevelType w:val="multilevel"/>
    <w:tmpl w:val="0DE20E8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47914709"/>
    <w:multiLevelType w:val="hybridMultilevel"/>
    <w:tmpl w:val="BCAA5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5A3900"/>
    <w:multiLevelType w:val="hybridMultilevel"/>
    <w:tmpl w:val="F34EB3DE"/>
    <w:lvl w:ilvl="0" w:tplc="518493BA">
      <w:start w:val="4"/>
      <w:numFmt w:val="bullet"/>
      <w:lvlText w:val="-"/>
      <w:lvlJc w:val="left"/>
      <w:pPr>
        <w:ind w:left="720" w:hanging="360"/>
      </w:pPr>
      <w:rPr>
        <w:rFonts w:ascii="나눔고딕" w:eastAsia="나눔고딕" w:hAnsi="나눔고딕" w:cs="Times New Roman" w:hint="eastAsi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FB4633"/>
    <w:multiLevelType w:val="hybridMultilevel"/>
    <w:tmpl w:val="9A809352"/>
    <w:lvl w:ilvl="0" w:tplc="B234E102">
      <w:start w:val="1"/>
      <w:numFmt w:val="decimal"/>
      <w:lvlText w:val="%1."/>
      <w:lvlJc w:val="left"/>
      <w:pPr>
        <w:ind w:left="720" w:hanging="360"/>
      </w:pPr>
      <w:rPr>
        <w:rFonts w:eastAsia="바탕"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6234C0"/>
    <w:multiLevelType w:val="hybridMultilevel"/>
    <w:tmpl w:val="BDB8F2C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3B71B5"/>
    <w:multiLevelType w:val="multilevel"/>
    <w:tmpl w:val="6CAA29B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nsid w:val="73AC5945"/>
    <w:multiLevelType w:val="hybridMultilevel"/>
    <w:tmpl w:val="A06CF998"/>
    <w:lvl w:ilvl="0" w:tplc="37C86718">
      <w:start w:val="1"/>
      <w:numFmt w:val="decimal"/>
      <w:lvlText w:val="%1."/>
      <w:lvlJc w:val="left"/>
      <w:pPr>
        <w:ind w:left="720" w:hanging="360"/>
      </w:pPr>
      <w:rPr>
        <w:rFonts w:eastAsia="바탕"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1D4978"/>
    <w:multiLevelType w:val="hybridMultilevel"/>
    <w:tmpl w:val="2F72B5A6"/>
    <w:lvl w:ilvl="0" w:tplc="89DE81F6">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9"/>
  </w:num>
  <w:num w:numId="4">
    <w:abstractNumId w:val="12"/>
  </w:num>
  <w:num w:numId="5">
    <w:abstractNumId w:val="1"/>
  </w:num>
  <w:num w:numId="6">
    <w:abstractNumId w:val="11"/>
  </w:num>
  <w:num w:numId="7">
    <w:abstractNumId w:val="6"/>
  </w:num>
  <w:num w:numId="8">
    <w:abstractNumId w:val="13"/>
  </w:num>
  <w:num w:numId="9">
    <w:abstractNumId w:val="5"/>
  </w:num>
  <w:num w:numId="10">
    <w:abstractNumId w:val="10"/>
  </w:num>
  <w:num w:numId="11">
    <w:abstractNumId w:val="4"/>
  </w:num>
  <w:num w:numId="12">
    <w:abstractNumId w:val="7"/>
  </w:num>
  <w:num w:numId="13">
    <w:abstractNumId w:val="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bordersDoNotSurroundHeader/>
  <w:bordersDoNotSurroundFooter/>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docVars>
    <w:docVar w:name="EN.InstantFormat" w:val="&lt;ENInstantFormat&gt;&lt;Enabled&gt;1&lt;/Enabled&gt;&lt;ScanUnformatted&gt;1&lt;/ScanUnformatted&gt;&lt;ScanChanges&gt;1&lt;/ScanChanges&gt;&lt;Suspended&gt;0&lt;/Suspended&gt;&lt;/ENInstantFormat&gt;"/>
    <w:docVar w:name="EN.Layout" w:val="&lt;ENLayout&gt;&lt;Style&gt;APA 6th-full name_KJSB&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ableBibliographyCategories&gt;0&lt;/EnableBibliographyCategories&gt;&lt;/ENLayout&gt;"/>
    <w:docVar w:name="EN.Libraries" w:val="&lt;Libraries&gt;&lt;/Libraries&gt;"/>
    <w:docVar w:name="EN.ReferenceGroups" w:val="&lt;reference-groups&gt;&lt;reference-group&gt;&lt;kind&gt;1&lt;/kind&gt;&lt;heading&gt;Publications&lt;/heading&gt;&lt;alignment&gt;0&lt;/alignment&gt;&lt;records&gt;&lt;record&gt;&lt;key app=&quot;EN&quot; db-id=&quot;aaa5vd9em2d2tjed22npfdpw0fv90xt9td29&quot; timestamp=&quot;0&quot;&gt;37&lt;/key&gt;&lt;/record&gt;&lt;record&gt;&lt;key app=&quot;EN&quot; db-id=&quot;aaa5vd9em2d2tjed22npfdpw0fv90xt9td29&quot; timestamp=&quot;0&quot;&gt;78&lt;/key&gt;&lt;/record&gt;&lt;record&gt;&lt;key app=&quot;EN&quot; db-id=&quot;aaa5vd9em2d2tjed22npfdpw0fv90xt9td29&quot; timestamp=&quot;1431624708&quot;&gt;147&lt;/key&gt;&lt;/record&gt;&lt;record&gt;&lt;key app=&quot;EN&quot; db-id=&quot;59z9trz0is5sfwed5xaptsawzpp90ep2dave&quot;&gt;50&lt;/key&gt;&lt;/record&gt;&lt;record&gt;&lt;key app=&quot;EN&quot; db-id=&quot;aaa5vd9em2d2tjed22npfdpw0fv90xt9td29&quot; timestamp=&quot;0&quot;&gt;8&lt;/key&gt;&lt;/record&gt;&lt;record&gt;&lt;key app=&quot;EN&quot; db-id=&quot;aaa5vd9em2d2tjed22npfdpw0fv90xt9td29&quot; timestamp=&quot;1431627244&quot;&gt;148&lt;/key&gt;&lt;/record&gt;&lt;record&gt;&lt;key app=&quot;EN&quot; db-id=&quot;aaa5vd9em2d2tjed22npfdpw0fv90xt9td29&quot; timestamp=&quot;1431628320&quot;&gt;149&lt;/key&gt;&lt;/record&gt;&lt;record&gt;&lt;key app=&quot;EN&quot; db-id=&quot;spaze2t0ldfafoesepx5se9grpxrvpptdzfw&quot; timestamp=&quot;1430684819&quot;&gt;150&lt;/key&gt;&lt;/record&gt;&lt;record&gt;&lt;key app=&quot;EN&quot; db-id=&quot;spaze2t0ldfafoesepx5se9grpxrvpptdzfw&quot; timestamp=&quot;1430768776&quot;&gt;156&lt;/key&gt;&lt;/record&gt;&lt;record&gt;&lt;key app=&quot;EN&quot; db-id=&quot;aaa5vd9em2d2tjed22npfdpw0fv90xt9td29&quot; timestamp=&quot;0&quot;&gt;12&lt;/key&gt;&lt;/record&gt;&lt;record&gt;&lt;key app=&quot;EN&quot; db-id=&quot;aaa5vd9em2d2tjed22npfdpw0fv90xt9td29&quot; timestamp=&quot;0&quot;&gt;29&lt;/key&gt;&lt;/record&gt;&lt;record&gt;&lt;key app=&quot;EN&quot; db-id=&quot;spaze2t0ldfafoesepx5se9grpxrvpptdzfw&quot; timestamp=&quot;1430689108&quot;&gt;151&lt;/key&gt;&lt;/record&gt;&lt;record&gt;&lt;key app=&quot;EN&quot; db-id=&quot;aaa5vd9em2d2tjed22npfdpw0fv90xt9td29&quot; timestamp=&quot;0&quot;&gt;32&lt;/key&gt;&lt;/record&gt;&lt;record&gt;&lt;key app=&quot;EN&quot; db-id=&quot;aaa5vd9em2d2tjed22npfdpw0fv90xt9td29&quot; timestamp=&quot;0&quot;&gt;133&lt;/key&gt;&lt;/record&gt;&lt;record&gt;&lt;key app=&quot;EN&quot; db-id=&quot;aaa5vd9em2d2tjed22npfdpw0fv90xt9td29&quot; timestamp=&quot;0&quot;&gt;9&lt;/key&gt;&lt;/record&gt;&lt;record&gt;&lt;key app=&quot;EN&quot; db-id=&quot;aaa5vd9em2d2tjed22npfdpw0fv90xt9td29&quot; timestamp=&quot;0&quot;&gt;3&lt;/key&gt;&lt;/record&gt;&lt;record&gt;&lt;key app=&quot;EN&quot; db-id=&quot;aaa5vd9em2d2tjed22npfdpw0fv90xt9td29&quot; timestamp=&quot;0&quot;&gt;72&lt;/key&gt;&lt;/record&gt;&lt;record&gt;&lt;key app=&quot;EN&quot; db-id=&quot;spaze2t0ldfafoesepx5se9grpxrvpptdzfw&quot; timestamp=&quot;1430691782&quot;&gt;152&lt;/key&gt;&lt;/record&gt;&lt;record&gt;&lt;key app=&quot;EN&quot; db-id=&quot;aaa5vd9em2d2tjed22npfdpw0fv90xt9td29&quot; timestamp=&quot;0&quot;&gt;136&lt;/key&gt;&lt;/record&gt;&lt;record&gt;&lt;key app=&quot;EN&quot; db-id=&quot;aaa5vd9em2d2tjed22npfdpw0fv90xt9td29&quot; timestamp=&quot;0&quot;&gt;128&lt;/key&gt;&lt;/record&gt;&lt;record&gt;&lt;key app=&quot;EN&quot; db-id=&quot;aaa5vd9em2d2tjed22npfdpw0fv90xt9td29&quot; timestamp=&quot;0&quot;&gt;134&lt;/key&gt;&lt;/record&gt;&lt;record&gt;&lt;key app=&quot;EN&quot; db-id=&quot;aaa5vd9em2d2tjed22npfdpw0fv90xt9td29&quot; timestamp=&quot;0&quot;&gt;11&lt;/key&gt;&lt;/record&gt;&lt;record&gt;&lt;key app=&quot;EN&quot; db-id=&quot;aaa5vd9em2d2tjed22npfdpw0fv90xt9td29&quot; timestamp=&quot;0&quot;&gt;42&lt;/key&gt;&lt;/record&gt;&lt;record&gt;&lt;key app=&quot;EN&quot; db-id=&quot;aaa5vd9em2d2tjed22npfdpw0fv90xt9td29&quot; timestamp=&quot;0&quot;&gt;38&lt;/key&gt;&lt;/record&gt;&lt;record&gt;&lt;key app=&quot;EN&quot; db-id=&quot;aaa5vd9em2d2tjed22npfdpw0fv90xt9td29&quot; timestamp=&quot;0&quot;&gt;125&lt;/key&gt;&lt;/record&gt;&lt;record&gt;&lt;key app=&quot;EN&quot; db-id=&quot;aaa5vd9em2d2tjed22npfdpw0fv90xt9td29&quot; timestamp=&quot;0&quot;&gt;139&lt;/key&gt;&lt;/record&gt;&lt;record&gt;&lt;key app=&quot;EN&quot; db-id=&quot;aaa5vd9em2d2tjed22npfdpw0fv90xt9td29&quot; timestamp=&quot;0&quot;&gt;6&lt;/key&gt;&lt;/record&gt;&lt;record&gt;&lt;key app=&quot;EN&quot; db-id=&quot;aaa5vd9em2d2tjed22npfdpw0fv90xt9td29&quot; timestamp=&quot;0&quot;&gt;7&lt;/key&gt;&lt;/record&gt;&lt;record&gt;&lt;key app=&quot;EN&quot; db-id=&quot;aaa5vd9em2d2tjed22npfdpw0fv90xt9td29&quot; timestamp=&quot;0&quot;&gt;13&lt;/key&gt;&lt;/record&gt;&lt;record&gt;&lt;key app=&quot;EN&quot; db-id=&quot;spaze2t0ldfafoesepx5se9grpxrvpptdzfw&quot; timestamp=&quot;1430713742&quot;&gt;155&lt;/key&gt;&lt;/record&gt;&lt;record&gt;&lt;key app=&quot;EN&quot; db-id=&quot;aaa5vd9em2d2tjed22npfdpw0fv90xt9td29&quot; timestamp=&quot;0&quot;&gt;70&lt;/key&gt;&lt;/record&gt;&lt;record&gt;&lt;key app=&quot;EN&quot; db-id=&quot;aaa5vd9em2d2tjed22npfdpw0fv90xt9td29&quot; timestamp=&quot;0&quot;&gt;142&lt;/key&gt;&lt;/record&gt;&lt;record&gt;&lt;key app=&quot;EN&quot; db-id=&quot;aaa5vd9em2d2tjed22npfdpw0fv90xt9td29&quot; timestamp=&quot;0&quot;&gt;17&lt;/key&gt;&lt;/record&gt;&lt;record&gt;&lt;key app=&quot;EN&quot; db-id=&quot;aaa5vd9em2d2tjed22npfdpw0fv90xt9td29&quot; timestamp=&quot;0&quot;&gt;4&lt;/key&gt;&lt;/record&gt;&lt;record&gt;&lt;key app=&quot;EN&quot; db-id=&quot;aaa5vd9em2d2tjed22npfdpw0fv90xt9td29&quot; timestamp=&quot;0&quot;&gt;36&lt;/key&gt;&lt;/record&gt;&lt;record&gt;&lt;key app=&quot;EN&quot; db-id=&quot;aaa5vd9em2d2tjed22npfdpw0fv90xt9td29&quot; timestamp=&quot;0&quot;&gt;71&lt;/key&gt;&lt;/record&gt;&lt;record&gt;&lt;key app=&quot;EN&quot; db-id=&quot;aaa5vd9em2d2tjed22npfdpw0fv90xt9td29&quot; timestamp=&quot;0&quot;&gt;10&lt;/key&gt;&lt;/record&gt;&lt;record&gt;&lt;key app=&quot;EN&quot; db-id=&quot;spaze2t0ldfafoesepx5se9grpxrvpptdzfw&quot; timestamp=&quot;1430692129&quot;&gt;153&lt;/key&gt;&lt;/record&gt;&lt;/records&gt;&lt;/reference-group&gt;&lt;reference-group&gt;&lt;kind&gt;1&lt;/kind&gt;&lt;heading&gt;&amp;#xD;Manuscripts under review&lt;/heading&gt;&lt;alignment&gt;0&lt;/alignment&gt;&lt;records&gt;&lt;/records&gt;&lt;/reference-group&gt;&lt;reference-group&gt;&lt;kind&gt;1&lt;/kind&gt;&lt;heading&gt;&amp;#xD;Manuscripts in Progress&lt;/heading&gt;&lt;alignment&gt;0&lt;/alignment&gt;&lt;records&gt;&lt;/records&gt;&lt;/reference-group&gt;&lt;reference-group&gt;&lt;kind&gt;1&lt;/kind&gt;&lt;heading&gt;&amp;#xD;Conference Presentations&lt;/heading&gt;&lt;alignment&gt;0&lt;/alignment&gt;&lt;records&gt;&lt;/records&gt;&lt;/reference-group&gt;&lt;reference-group&gt;&lt;kind&gt;1&lt;/kind&gt;&lt;heading&gt;&amp;#xD;Posters&lt;/heading&gt;&lt;alignment&gt;0&lt;/alignment&gt;&lt;records&gt;&lt;/records&gt;&lt;/reference-group&gt;&lt;/reference-groups&gt;"/>
  </w:docVars>
  <w:rsids>
    <w:rsidRoot w:val="00A37045"/>
    <w:rsid w:val="00000419"/>
    <w:rsid w:val="00000F41"/>
    <w:rsid w:val="00002472"/>
    <w:rsid w:val="00003834"/>
    <w:rsid w:val="000038F1"/>
    <w:rsid w:val="00003EF4"/>
    <w:rsid w:val="000041A0"/>
    <w:rsid w:val="00006DA3"/>
    <w:rsid w:val="000079E1"/>
    <w:rsid w:val="00007CE9"/>
    <w:rsid w:val="0001026D"/>
    <w:rsid w:val="000124EF"/>
    <w:rsid w:val="00016713"/>
    <w:rsid w:val="00017E63"/>
    <w:rsid w:val="000204F6"/>
    <w:rsid w:val="000258A5"/>
    <w:rsid w:val="000331D3"/>
    <w:rsid w:val="000338D9"/>
    <w:rsid w:val="00034A06"/>
    <w:rsid w:val="0003644F"/>
    <w:rsid w:val="00042013"/>
    <w:rsid w:val="00042270"/>
    <w:rsid w:val="00042846"/>
    <w:rsid w:val="000430E9"/>
    <w:rsid w:val="00043D2E"/>
    <w:rsid w:val="00044F0F"/>
    <w:rsid w:val="00046446"/>
    <w:rsid w:val="00046549"/>
    <w:rsid w:val="000513A2"/>
    <w:rsid w:val="00053C2C"/>
    <w:rsid w:val="00054A81"/>
    <w:rsid w:val="0005640D"/>
    <w:rsid w:val="000624B3"/>
    <w:rsid w:val="00065926"/>
    <w:rsid w:val="00070224"/>
    <w:rsid w:val="00071460"/>
    <w:rsid w:val="00071C8A"/>
    <w:rsid w:val="0007321A"/>
    <w:rsid w:val="00076998"/>
    <w:rsid w:val="00076AD2"/>
    <w:rsid w:val="000802F7"/>
    <w:rsid w:val="00082103"/>
    <w:rsid w:val="00084E14"/>
    <w:rsid w:val="00087824"/>
    <w:rsid w:val="00092B33"/>
    <w:rsid w:val="00092FD8"/>
    <w:rsid w:val="000937A2"/>
    <w:rsid w:val="00093F06"/>
    <w:rsid w:val="0009636B"/>
    <w:rsid w:val="000972D2"/>
    <w:rsid w:val="00097DC1"/>
    <w:rsid w:val="000A2574"/>
    <w:rsid w:val="000A38A1"/>
    <w:rsid w:val="000A405C"/>
    <w:rsid w:val="000A5934"/>
    <w:rsid w:val="000A5AD7"/>
    <w:rsid w:val="000A5C9F"/>
    <w:rsid w:val="000A6766"/>
    <w:rsid w:val="000A795B"/>
    <w:rsid w:val="000B08C0"/>
    <w:rsid w:val="000B12FC"/>
    <w:rsid w:val="000B13D9"/>
    <w:rsid w:val="000B228F"/>
    <w:rsid w:val="000B232E"/>
    <w:rsid w:val="000B2ECD"/>
    <w:rsid w:val="000B4855"/>
    <w:rsid w:val="000B565E"/>
    <w:rsid w:val="000B5BAD"/>
    <w:rsid w:val="000B6D9D"/>
    <w:rsid w:val="000B7B53"/>
    <w:rsid w:val="000C0F95"/>
    <w:rsid w:val="000C10ED"/>
    <w:rsid w:val="000C23C0"/>
    <w:rsid w:val="000C4E73"/>
    <w:rsid w:val="000D00BC"/>
    <w:rsid w:val="000D19A6"/>
    <w:rsid w:val="000D1FB7"/>
    <w:rsid w:val="000D2650"/>
    <w:rsid w:val="000D6E30"/>
    <w:rsid w:val="000E1026"/>
    <w:rsid w:val="000E1614"/>
    <w:rsid w:val="000E28E0"/>
    <w:rsid w:val="000E2EFC"/>
    <w:rsid w:val="000E2F7E"/>
    <w:rsid w:val="000E44A0"/>
    <w:rsid w:val="000E7A38"/>
    <w:rsid w:val="000E7CAF"/>
    <w:rsid w:val="000F00F1"/>
    <w:rsid w:val="000F1B35"/>
    <w:rsid w:val="000F204C"/>
    <w:rsid w:val="001044CA"/>
    <w:rsid w:val="00104A55"/>
    <w:rsid w:val="0010615B"/>
    <w:rsid w:val="00107455"/>
    <w:rsid w:val="00107AB4"/>
    <w:rsid w:val="00107D3A"/>
    <w:rsid w:val="0011025F"/>
    <w:rsid w:val="00112418"/>
    <w:rsid w:val="00117415"/>
    <w:rsid w:val="00120256"/>
    <w:rsid w:val="001205D5"/>
    <w:rsid w:val="00121315"/>
    <w:rsid w:val="0012390A"/>
    <w:rsid w:val="00123CE3"/>
    <w:rsid w:val="001265A3"/>
    <w:rsid w:val="001270FF"/>
    <w:rsid w:val="001309E7"/>
    <w:rsid w:val="0013298E"/>
    <w:rsid w:val="00132B1F"/>
    <w:rsid w:val="00132C46"/>
    <w:rsid w:val="00132C4E"/>
    <w:rsid w:val="0014146C"/>
    <w:rsid w:val="00143CFF"/>
    <w:rsid w:val="00145360"/>
    <w:rsid w:val="00145E16"/>
    <w:rsid w:val="00146FB2"/>
    <w:rsid w:val="001475D9"/>
    <w:rsid w:val="00150786"/>
    <w:rsid w:val="00150909"/>
    <w:rsid w:val="00155ABC"/>
    <w:rsid w:val="0015674B"/>
    <w:rsid w:val="00156C9E"/>
    <w:rsid w:val="00160016"/>
    <w:rsid w:val="00161D51"/>
    <w:rsid w:val="00162382"/>
    <w:rsid w:val="00163D1B"/>
    <w:rsid w:val="0016461A"/>
    <w:rsid w:val="00165E11"/>
    <w:rsid w:val="00166FB3"/>
    <w:rsid w:val="00167BDA"/>
    <w:rsid w:val="00171EB1"/>
    <w:rsid w:val="0017274C"/>
    <w:rsid w:val="00172B54"/>
    <w:rsid w:val="00175F66"/>
    <w:rsid w:val="00176D03"/>
    <w:rsid w:val="00176F34"/>
    <w:rsid w:val="00177B12"/>
    <w:rsid w:val="001810B6"/>
    <w:rsid w:val="00183A22"/>
    <w:rsid w:val="00185DCA"/>
    <w:rsid w:val="00186D8C"/>
    <w:rsid w:val="00191076"/>
    <w:rsid w:val="0019160D"/>
    <w:rsid w:val="00192653"/>
    <w:rsid w:val="00192FE7"/>
    <w:rsid w:val="00197496"/>
    <w:rsid w:val="001A175B"/>
    <w:rsid w:val="001A2091"/>
    <w:rsid w:val="001A3A13"/>
    <w:rsid w:val="001A4286"/>
    <w:rsid w:val="001A6E96"/>
    <w:rsid w:val="001A7526"/>
    <w:rsid w:val="001B006E"/>
    <w:rsid w:val="001B3724"/>
    <w:rsid w:val="001B677B"/>
    <w:rsid w:val="001C20AB"/>
    <w:rsid w:val="001C2F87"/>
    <w:rsid w:val="001C39C6"/>
    <w:rsid w:val="001C3BBD"/>
    <w:rsid w:val="001C5833"/>
    <w:rsid w:val="001C5AAA"/>
    <w:rsid w:val="001C6806"/>
    <w:rsid w:val="001C6C99"/>
    <w:rsid w:val="001D324E"/>
    <w:rsid w:val="001D4336"/>
    <w:rsid w:val="001D4D34"/>
    <w:rsid w:val="001D54D0"/>
    <w:rsid w:val="001D6EF6"/>
    <w:rsid w:val="001D7224"/>
    <w:rsid w:val="001D7880"/>
    <w:rsid w:val="001E21E5"/>
    <w:rsid w:val="001E23C1"/>
    <w:rsid w:val="001E2CB2"/>
    <w:rsid w:val="001E3A62"/>
    <w:rsid w:val="001E5300"/>
    <w:rsid w:val="001E674D"/>
    <w:rsid w:val="001E7686"/>
    <w:rsid w:val="001F057B"/>
    <w:rsid w:val="001F1B75"/>
    <w:rsid w:val="001F387B"/>
    <w:rsid w:val="001F3A54"/>
    <w:rsid w:val="001F7E7C"/>
    <w:rsid w:val="002018E0"/>
    <w:rsid w:val="0020221D"/>
    <w:rsid w:val="00203B2B"/>
    <w:rsid w:val="00205A0E"/>
    <w:rsid w:val="00206DB0"/>
    <w:rsid w:val="002073B9"/>
    <w:rsid w:val="002077BF"/>
    <w:rsid w:val="002100B5"/>
    <w:rsid w:val="00211343"/>
    <w:rsid w:val="00211BB7"/>
    <w:rsid w:val="00211D65"/>
    <w:rsid w:val="0021467A"/>
    <w:rsid w:val="002160F2"/>
    <w:rsid w:val="002164A0"/>
    <w:rsid w:val="00216A46"/>
    <w:rsid w:val="0021703A"/>
    <w:rsid w:val="0021763A"/>
    <w:rsid w:val="00217B38"/>
    <w:rsid w:val="002208B5"/>
    <w:rsid w:val="00221DC8"/>
    <w:rsid w:val="00222014"/>
    <w:rsid w:val="00222A7D"/>
    <w:rsid w:val="0022419D"/>
    <w:rsid w:val="00225021"/>
    <w:rsid w:val="00230255"/>
    <w:rsid w:val="00230DE1"/>
    <w:rsid w:val="00230F23"/>
    <w:rsid w:val="00231236"/>
    <w:rsid w:val="002312F7"/>
    <w:rsid w:val="00233DFB"/>
    <w:rsid w:val="00233EC5"/>
    <w:rsid w:val="00234AC0"/>
    <w:rsid w:val="002356BB"/>
    <w:rsid w:val="0023593E"/>
    <w:rsid w:val="00240153"/>
    <w:rsid w:val="0024614E"/>
    <w:rsid w:val="00246FEB"/>
    <w:rsid w:val="00247BA4"/>
    <w:rsid w:val="00250C34"/>
    <w:rsid w:val="00251F31"/>
    <w:rsid w:val="00253897"/>
    <w:rsid w:val="00255CF5"/>
    <w:rsid w:val="00256E42"/>
    <w:rsid w:val="0026001C"/>
    <w:rsid w:val="00261897"/>
    <w:rsid w:val="00262B9B"/>
    <w:rsid w:val="002649C2"/>
    <w:rsid w:val="00270D59"/>
    <w:rsid w:val="002716DD"/>
    <w:rsid w:val="00271DBE"/>
    <w:rsid w:val="00273208"/>
    <w:rsid w:val="002734D2"/>
    <w:rsid w:val="00275A84"/>
    <w:rsid w:val="00276F32"/>
    <w:rsid w:val="00277A42"/>
    <w:rsid w:val="00280E5D"/>
    <w:rsid w:val="00281174"/>
    <w:rsid w:val="0028148E"/>
    <w:rsid w:val="002815A4"/>
    <w:rsid w:val="002848CD"/>
    <w:rsid w:val="00285622"/>
    <w:rsid w:val="00285DE0"/>
    <w:rsid w:val="00287563"/>
    <w:rsid w:val="00293F25"/>
    <w:rsid w:val="002948ED"/>
    <w:rsid w:val="002A0C23"/>
    <w:rsid w:val="002A1BB9"/>
    <w:rsid w:val="002A37EF"/>
    <w:rsid w:val="002A5B21"/>
    <w:rsid w:val="002A6762"/>
    <w:rsid w:val="002B0B3B"/>
    <w:rsid w:val="002B23D9"/>
    <w:rsid w:val="002B51FB"/>
    <w:rsid w:val="002B54A0"/>
    <w:rsid w:val="002B5627"/>
    <w:rsid w:val="002B7461"/>
    <w:rsid w:val="002C08D7"/>
    <w:rsid w:val="002C09AE"/>
    <w:rsid w:val="002C29D3"/>
    <w:rsid w:val="002C3153"/>
    <w:rsid w:val="002C3FC9"/>
    <w:rsid w:val="002C5550"/>
    <w:rsid w:val="002C70A6"/>
    <w:rsid w:val="002D4061"/>
    <w:rsid w:val="002D56D5"/>
    <w:rsid w:val="002D6B50"/>
    <w:rsid w:val="002D78F0"/>
    <w:rsid w:val="002E04DE"/>
    <w:rsid w:val="002E230D"/>
    <w:rsid w:val="002E25D7"/>
    <w:rsid w:val="002E2764"/>
    <w:rsid w:val="002E33EC"/>
    <w:rsid w:val="002E3A70"/>
    <w:rsid w:val="002E416C"/>
    <w:rsid w:val="002E4E2A"/>
    <w:rsid w:val="002F3223"/>
    <w:rsid w:val="002F4495"/>
    <w:rsid w:val="002F4642"/>
    <w:rsid w:val="002F489D"/>
    <w:rsid w:val="002F62C0"/>
    <w:rsid w:val="002F7FA0"/>
    <w:rsid w:val="0030057F"/>
    <w:rsid w:val="00305616"/>
    <w:rsid w:val="0031206A"/>
    <w:rsid w:val="00312674"/>
    <w:rsid w:val="003139ED"/>
    <w:rsid w:val="00314A58"/>
    <w:rsid w:val="00315F0A"/>
    <w:rsid w:val="00317B10"/>
    <w:rsid w:val="0032079A"/>
    <w:rsid w:val="0032220C"/>
    <w:rsid w:val="00322D55"/>
    <w:rsid w:val="00323B8E"/>
    <w:rsid w:val="00325676"/>
    <w:rsid w:val="00326248"/>
    <w:rsid w:val="00327995"/>
    <w:rsid w:val="0033296A"/>
    <w:rsid w:val="00332DD8"/>
    <w:rsid w:val="0033312A"/>
    <w:rsid w:val="003364F7"/>
    <w:rsid w:val="00337532"/>
    <w:rsid w:val="00337D53"/>
    <w:rsid w:val="00341850"/>
    <w:rsid w:val="00341A35"/>
    <w:rsid w:val="003434CD"/>
    <w:rsid w:val="0034373B"/>
    <w:rsid w:val="00343F29"/>
    <w:rsid w:val="00344CEB"/>
    <w:rsid w:val="00344D60"/>
    <w:rsid w:val="00345FE5"/>
    <w:rsid w:val="00346C70"/>
    <w:rsid w:val="00350CD5"/>
    <w:rsid w:val="00352102"/>
    <w:rsid w:val="003607F8"/>
    <w:rsid w:val="0036197D"/>
    <w:rsid w:val="00366CC7"/>
    <w:rsid w:val="003672C2"/>
    <w:rsid w:val="00367726"/>
    <w:rsid w:val="00370541"/>
    <w:rsid w:val="0037173F"/>
    <w:rsid w:val="003777D9"/>
    <w:rsid w:val="00381020"/>
    <w:rsid w:val="00381BF3"/>
    <w:rsid w:val="00382896"/>
    <w:rsid w:val="003839AE"/>
    <w:rsid w:val="00383FA2"/>
    <w:rsid w:val="00384FAD"/>
    <w:rsid w:val="00385B62"/>
    <w:rsid w:val="00385C03"/>
    <w:rsid w:val="0039360E"/>
    <w:rsid w:val="003962E1"/>
    <w:rsid w:val="00396C3C"/>
    <w:rsid w:val="0039726B"/>
    <w:rsid w:val="003A3688"/>
    <w:rsid w:val="003A3B93"/>
    <w:rsid w:val="003A5780"/>
    <w:rsid w:val="003A61C8"/>
    <w:rsid w:val="003A6C85"/>
    <w:rsid w:val="003B7371"/>
    <w:rsid w:val="003B7E36"/>
    <w:rsid w:val="003C2715"/>
    <w:rsid w:val="003C3DB5"/>
    <w:rsid w:val="003C4FE2"/>
    <w:rsid w:val="003C7CB5"/>
    <w:rsid w:val="003D1CD7"/>
    <w:rsid w:val="003D218D"/>
    <w:rsid w:val="003D3BE4"/>
    <w:rsid w:val="003D4349"/>
    <w:rsid w:val="003D6FFC"/>
    <w:rsid w:val="003E7750"/>
    <w:rsid w:val="003F0111"/>
    <w:rsid w:val="003F138A"/>
    <w:rsid w:val="003F1596"/>
    <w:rsid w:val="003F2374"/>
    <w:rsid w:val="003F2964"/>
    <w:rsid w:val="003F31C4"/>
    <w:rsid w:val="003F43E3"/>
    <w:rsid w:val="003F7F51"/>
    <w:rsid w:val="00400326"/>
    <w:rsid w:val="00400D55"/>
    <w:rsid w:val="0040282D"/>
    <w:rsid w:val="00402E1D"/>
    <w:rsid w:val="00404D2C"/>
    <w:rsid w:val="00405D7B"/>
    <w:rsid w:val="00407B38"/>
    <w:rsid w:val="00407C80"/>
    <w:rsid w:val="0041076B"/>
    <w:rsid w:val="00411410"/>
    <w:rsid w:val="004141E6"/>
    <w:rsid w:val="00415711"/>
    <w:rsid w:val="004160D0"/>
    <w:rsid w:val="004162F3"/>
    <w:rsid w:val="00417AD2"/>
    <w:rsid w:val="004200B1"/>
    <w:rsid w:val="004204A8"/>
    <w:rsid w:val="00420FA1"/>
    <w:rsid w:val="0042125C"/>
    <w:rsid w:val="00421312"/>
    <w:rsid w:val="00421C2F"/>
    <w:rsid w:val="00424C42"/>
    <w:rsid w:val="00425341"/>
    <w:rsid w:val="00427624"/>
    <w:rsid w:val="00427F66"/>
    <w:rsid w:val="00430428"/>
    <w:rsid w:val="004320FA"/>
    <w:rsid w:val="004325F5"/>
    <w:rsid w:val="00433286"/>
    <w:rsid w:val="0043430A"/>
    <w:rsid w:val="00437D57"/>
    <w:rsid w:val="004401D2"/>
    <w:rsid w:val="00441F9A"/>
    <w:rsid w:val="00450E37"/>
    <w:rsid w:val="00451133"/>
    <w:rsid w:val="00452DC6"/>
    <w:rsid w:val="00452E39"/>
    <w:rsid w:val="00457674"/>
    <w:rsid w:val="004602A6"/>
    <w:rsid w:val="00460777"/>
    <w:rsid w:val="00460A9E"/>
    <w:rsid w:val="00462740"/>
    <w:rsid w:val="00462902"/>
    <w:rsid w:val="00462E25"/>
    <w:rsid w:val="00465209"/>
    <w:rsid w:val="00467132"/>
    <w:rsid w:val="00467BD3"/>
    <w:rsid w:val="00470696"/>
    <w:rsid w:val="004706DA"/>
    <w:rsid w:val="00470993"/>
    <w:rsid w:val="0047148A"/>
    <w:rsid w:val="00471637"/>
    <w:rsid w:val="004717D4"/>
    <w:rsid w:val="00471945"/>
    <w:rsid w:val="00471CB2"/>
    <w:rsid w:val="00473104"/>
    <w:rsid w:val="004734ED"/>
    <w:rsid w:val="00473F1D"/>
    <w:rsid w:val="00475D55"/>
    <w:rsid w:val="0047637D"/>
    <w:rsid w:val="0048229C"/>
    <w:rsid w:val="00484B35"/>
    <w:rsid w:val="004923F4"/>
    <w:rsid w:val="00492D1E"/>
    <w:rsid w:val="0049407E"/>
    <w:rsid w:val="00495685"/>
    <w:rsid w:val="00496079"/>
    <w:rsid w:val="0049623B"/>
    <w:rsid w:val="004A13E6"/>
    <w:rsid w:val="004A1757"/>
    <w:rsid w:val="004A1DAB"/>
    <w:rsid w:val="004A2F26"/>
    <w:rsid w:val="004A3547"/>
    <w:rsid w:val="004A4229"/>
    <w:rsid w:val="004A4B38"/>
    <w:rsid w:val="004A7845"/>
    <w:rsid w:val="004B23AF"/>
    <w:rsid w:val="004B3017"/>
    <w:rsid w:val="004B4106"/>
    <w:rsid w:val="004B569D"/>
    <w:rsid w:val="004C1C7B"/>
    <w:rsid w:val="004C4C56"/>
    <w:rsid w:val="004C5195"/>
    <w:rsid w:val="004C6403"/>
    <w:rsid w:val="004C6E42"/>
    <w:rsid w:val="004D0A5B"/>
    <w:rsid w:val="004D1324"/>
    <w:rsid w:val="004D22BE"/>
    <w:rsid w:val="004D330E"/>
    <w:rsid w:val="004D4ABE"/>
    <w:rsid w:val="004D557F"/>
    <w:rsid w:val="004D6713"/>
    <w:rsid w:val="004E1409"/>
    <w:rsid w:val="004E53BA"/>
    <w:rsid w:val="004E65D4"/>
    <w:rsid w:val="004E7839"/>
    <w:rsid w:val="004F0AB4"/>
    <w:rsid w:val="004F269E"/>
    <w:rsid w:val="004F5CF9"/>
    <w:rsid w:val="004F5E5A"/>
    <w:rsid w:val="004F6841"/>
    <w:rsid w:val="004F6862"/>
    <w:rsid w:val="004F7E7B"/>
    <w:rsid w:val="00503111"/>
    <w:rsid w:val="00503C55"/>
    <w:rsid w:val="00504024"/>
    <w:rsid w:val="00505D09"/>
    <w:rsid w:val="00506BA4"/>
    <w:rsid w:val="005113FC"/>
    <w:rsid w:val="00511686"/>
    <w:rsid w:val="005125FD"/>
    <w:rsid w:val="00512F20"/>
    <w:rsid w:val="00512F82"/>
    <w:rsid w:val="00514232"/>
    <w:rsid w:val="00514384"/>
    <w:rsid w:val="00514B3E"/>
    <w:rsid w:val="00515806"/>
    <w:rsid w:val="00515C75"/>
    <w:rsid w:val="00516350"/>
    <w:rsid w:val="00517EC3"/>
    <w:rsid w:val="005218C0"/>
    <w:rsid w:val="005229B8"/>
    <w:rsid w:val="005247BB"/>
    <w:rsid w:val="00525505"/>
    <w:rsid w:val="00525652"/>
    <w:rsid w:val="00525965"/>
    <w:rsid w:val="005268E7"/>
    <w:rsid w:val="00527C90"/>
    <w:rsid w:val="00533B9E"/>
    <w:rsid w:val="00534E7C"/>
    <w:rsid w:val="00540DEE"/>
    <w:rsid w:val="00541CE5"/>
    <w:rsid w:val="00542DAF"/>
    <w:rsid w:val="00544430"/>
    <w:rsid w:val="00545153"/>
    <w:rsid w:val="005473CB"/>
    <w:rsid w:val="005475F2"/>
    <w:rsid w:val="00553A9A"/>
    <w:rsid w:val="0055481F"/>
    <w:rsid w:val="005549AC"/>
    <w:rsid w:val="00556492"/>
    <w:rsid w:val="005564C6"/>
    <w:rsid w:val="00560A30"/>
    <w:rsid w:val="00560EDE"/>
    <w:rsid w:val="00564FEC"/>
    <w:rsid w:val="00565256"/>
    <w:rsid w:val="00565B6B"/>
    <w:rsid w:val="00567DA3"/>
    <w:rsid w:val="00570E65"/>
    <w:rsid w:val="00571C8A"/>
    <w:rsid w:val="00572349"/>
    <w:rsid w:val="005728C0"/>
    <w:rsid w:val="005771F2"/>
    <w:rsid w:val="00577D79"/>
    <w:rsid w:val="00582383"/>
    <w:rsid w:val="005829AA"/>
    <w:rsid w:val="005829BD"/>
    <w:rsid w:val="00584550"/>
    <w:rsid w:val="00584788"/>
    <w:rsid w:val="00586BB9"/>
    <w:rsid w:val="005901B6"/>
    <w:rsid w:val="00597523"/>
    <w:rsid w:val="005A02E8"/>
    <w:rsid w:val="005A091A"/>
    <w:rsid w:val="005A0CB5"/>
    <w:rsid w:val="005A23B8"/>
    <w:rsid w:val="005A33C7"/>
    <w:rsid w:val="005A3E71"/>
    <w:rsid w:val="005A3E8C"/>
    <w:rsid w:val="005A4A01"/>
    <w:rsid w:val="005A516B"/>
    <w:rsid w:val="005A630E"/>
    <w:rsid w:val="005A68C5"/>
    <w:rsid w:val="005A78C4"/>
    <w:rsid w:val="005B12CD"/>
    <w:rsid w:val="005B32FB"/>
    <w:rsid w:val="005B3C82"/>
    <w:rsid w:val="005B3F4F"/>
    <w:rsid w:val="005B43BD"/>
    <w:rsid w:val="005B4EE4"/>
    <w:rsid w:val="005B5F80"/>
    <w:rsid w:val="005C1699"/>
    <w:rsid w:val="005C1896"/>
    <w:rsid w:val="005C51CC"/>
    <w:rsid w:val="005C6232"/>
    <w:rsid w:val="005D098D"/>
    <w:rsid w:val="005D1361"/>
    <w:rsid w:val="005D1694"/>
    <w:rsid w:val="005D54B9"/>
    <w:rsid w:val="005D5661"/>
    <w:rsid w:val="005D6AD6"/>
    <w:rsid w:val="005E0215"/>
    <w:rsid w:val="005E055B"/>
    <w:rsid w:val="005E1088"/>
    <w:rsid w:val="005E202F"/>
    <w:rsid w:val="005E20ED"/>
    <w:rsid w:val="005E2827"/>
    <w:rsid w:val="005E30A1"/>
    <w:rsid w:val="005E4B14"/>
    <w:rsid w:val="005E4F3D"/>
    <w:rsid w:val="005E5741"/>
    <w:rsid w:val="005E6885"/>
    <w:rsid w:val="005E6EA5"/>
    <w:rsid w:val="005E71D4"/>
    <w:rsid w:val="005F0300"/>
    <w:rsid w:val="005F087E"/>
    <w:rsid w:val="005F3A92"/>
    <w:rsid w:val="005F43FB"/>
    <w:rsid w:val="005F57FD"/>
    <w:rsid w:val="00602221"/>
    <w:rsid w:val="00602F1A"/>
    <w:rsid w:val="00603BF4"/>
    <w:rsid w:val="00606099"/>
    <w:rsid w:val="006069B5"/>
    <w:rsid w:val="006102B3"/>
    <w:rsid w:val="00612565"/>
    <w:rsid w:val="00612A38"/>
    <w:rsid w:val="006131BA"/>
    <w:rsid w:val="00615D5D"/>
    <w:rsid w:val="00615ED6"/>
    <w:rsid w:val="0061627F"/>
    <w:rsid w:val="00616E35"/>
    <w:rsid w:val="00620C95"/>
    <w:rsid w:val="006225C2"/>
    <w:rsid w:val="00623418"/>
    <w:rsid w:val="00623957"/>
    <w:rsid w:val="00627187"/>
    <w:rsid w:val="00630889"/>
    <w:rsid w:val="00631DEC"/>
    <w:rsid w:val="00633A63"/>
    <w:rsid w:val="006349CD"/>
    <w:rsid w:val="00634B31"/>
    <w:rsid w:val="00635635"/>
    <w:rsid w:val="00635847"/>
    <w:rsid w:val="00637457"/>
    <w:rsid w:val="00637499"/>
    <w:rsid w:val="00637943"/>
    <w:rsid w:val="00640F3C"/>
    <w:rsid w:val="00641906"/>
    <w:rsid w:val="006426FF"/>
    <w:rsid w:val="00643FF2"/>
    <w:rsid w:val="006470A0"/>
    <w:rsid w:val="0065117D"/>
    <w:rsid w:val="006517AC"/>
    <w:rsid w:val="00651DA2"/>
    <w:rsid w:val="006524E4"/>
    <w:rsid w:val="0065281F"/>
    <w:rsid w:val="00653B38"/>
    <w:rsid w:val="0065571C"/>
    <w:rsid w:val="006559FD"/>
    <w:rsid w:val="006561B7"/>
    <w:rsid w:val="00656622"/>
    <w:rsid w:val="00656F40"/>
    <w:rsid w:val="00657162"/>
    <w:rsid w:val="006627B9"/>
    <w:rsid w:val="00665274"/>
    <w:rsid w:val="00665C0B"/>
    <w:rsid w:val="00667246"/>
    <w:rsid w:val="006748EC"/>
    <w:rsid w:val="0067673D"/>
    <w:rsid w:val="00677091"/>
    <w:rsid w:val="0067759A"/>
    <w:rsid w:val="006775A9"/>
    <w:rsid w:val="00684192"/>
    <w:rsid w:val="00687757"/>
    <w:rsid w:val="00691215"/>
    <w:rsid w:val="00691E23"/>
    <w:rsid w:val="00691FA6"/>
    <w:rsid w:val="00693777"/>
    <w:rsid w:val="00693D01"/>
    <w:rsid w:val="006A10B2"/>
    <w:rsid w:val="006A1B7A"/>
    <w:rsid w:val="006A1FC5"/>
    <w:rsid w:val="006A4ACF"/>
    <w:rsid w:val="006A5C4B"/>
    <w:rsid w:val="006A6C4B"/>
    <w:rsid w:val="006B0DCC"/>
    <w:rsid w:val="006B1A91"/>
    <w:rsid w:val="006B1B4F"/>
    <w:rsid w:val="006B593A"/>
    <w:rsid w:val="006B59A0"/>
    <w:rsid w:val="006B7B3D"/>
    <w:rsid w:val="006C094C"/>
    <w:rsid w:val="006C0CF9"/>
    <w:rsid w:val="006C1001"/>
    <w:rsid w:val="006C251E"/>
    <w:rsid w:val="006C2632"/>
    <w:rsid w:val="006C27C7"/>
    <w:rsid w:val="006C41C9"/>
    <w:rsid w:val="006C5D9A"/>
    <w:rsid w:val="006C68A0"/>
    <w:rsid w:val="006C740E"/>
    <w:rsid w:val="006D0AE2"/>
    <w:rsid w:val="006D126F"/>
    <w:rsid w:val="006D242F"/>
    <w:rsid w:val="006D54D8"/>
    <w:rsid w:val="006D60D4"/>
    <w:rsid w:val="006D61F3"/>
    <w:rsid w:val="006E17EC"/>
    <w:rsid w:val="006E1A1D"/>
    <w:rsid w:val="006E1C20"/>
    <w:rsid w:val="006E21A0"/>
    <w:rsid w:val="006E3B69"/>
    <w:rsid w:val="006E61DF"/>
    <w:rsid w:val="006F0C2D"/>
    <w:rsid w:val="006F3F44"/>
    <w:rsid w:val="006F6F13"/>
    <w:rsid w:val="006F7531"/>
    <w:rsid w:val="006F76C0"/>
    <w:rsid w:val="006F7FC1"/>
    <w:rsid w:val="007007E8"/>
    <w:rsid w:val="0070177E"/>
    <w:rsid w:val="00701FC7"/>
    <w:rsid w:val="0070210D"/>
    <w:rsid w:val="00702C6C"/>
    <w:rsid w:val="00703091"/>
    <w:rsid w:val="007064B7"/>
    <w:rsid w:val="007066A1"/>
    <w:rsid w:val="00706B96"/>
    <w:rsid w:val="00707A3D"/>
    <w:rsid w:val="00712A1C"/>
    <w:rsid w:val="00713081"/>
    <w:rsid w:val="00715700"/>
    <w:rsid w:val="007164B7"/>
    <w:rsid w:val="00716E3C"/>
    <w:rsid w:val="007179ED"/>
    <w:rsid w:val="00724D7F"/>
    <w:rsid w:val="007252E4"/>
    <w:rsid w:val="0072734C"/>
    <w:rsid w:val="00730A3A"/>
    <w:rsid w:val="00731F09"/>
    <w:rsid w:val="00732591"/>
    <w:rsid w:val="00732D64"/>
    <w:rsid w:val="00733926"/>
    <w:rsid w:val="00733F87"/>
    <w:rsid w:val="0073493E"/>
    <w:rsid w:val="00734D6A"/>
    <w:rsid w:val="00736166"/>
    <w:rsid w:val="00740ED1"/>
    <w:rsid w:val="007419F6"/>
    <w:rsid w:val="00742341"/>
    <w:rsid w:val="00742794"/>
    <w:rsid w:val="007435FC"/>
    <w:rsid w:val="0074417E"/>
    <w:rsid w:val="00745666"/>
    <w:rsid w:val="00754057"/>
    <w:rsid w:val="00755226"/>
    <w:rsid w:val="00756BAD"/>
    <w:rsid w:val="00760280"/>
    <w:rsid w:val="007611A1"/>
    <w:rsid w:val="00762FA8"/>
    <w:rsid w:val="007638BC"/>
    <w:rsid w:val="00763D00"/>
    <w:rsid w:val="0076406C"/>
    <w:rsid w:val="00764739"/>
    <w:rsid w:val="00765557"/>
    <w:rsid w:val="00767CCD"/>
    <w:rsid w:val="00767F58"/>
    <w:rsid w:val="007703BF"/>
    <w:rsid w:val="0077134D"/>
    <w:rsid w:val="00771708"/>
    <w:rsid w:val="007718DD"/>
    <w:rsid w:val="00772945"/>
    <w:rsid w:val="00772F1D"/>
    <w:rsid w:val="007731AA"/>
    <w:rsid w:val="00774249"/>
    <w:rsid w:val="00774EC2"/>
    <w:rsid w:val="00777319"/>
    <w:rsid w:val="007803EE"/>
    <w:rsid w:val="0078082D"/>
    <w:rsid w:val="00780D0A"/>
    <w:rsid w:val="00781636"/>
    <w:rsid w:val="007837B2"/>
    <w:rsid w:val="00784AAE"/>
    <w:rsid w:val="0078533A"/>
    <w:rsid w:val="007864A4"/>
    <w:rsid w:val="0078710E"/>
    <w:rsid w:val="0078773A"/>
    <w:rsid w:val="00787C0D"/>
    <w:rsid w:val="00791F61"/>
    <w:rsid w:val="00793C48"/>
    <w:rsid w:val="007962D6"/>
    <w:rsid w:val="00796CD6"/>
    <w:rsid w:val="0079726D"/>
    <w:rsid w:val="007A0173"/>
    <w:rsid w:val="007A03EB"/>
    <w:rsid w:val="007A0637"/>
    <w:rsid w:val="007A1FFC"/>
    <w:rsid w:val="007A2401"/>
    <w:rsid w:val="007A29B0"/>
    <w:rsid w:val="007A2D6B"/>
    <w:rsid w:val="007A609F"/>
    <w:rsid w:val="007A634C"/>
    <w:rsid w:val="007A70F6"/>
    <w:rsid w:val="007A7D28"/>
    <w:rsid w:val="007B2193"/>
    <w:rsid w:val="007B52F6"/>
    <w:rsid w:val="007B794C"/>
    <w:rsid w:val="007B7A52"/>
    <w:rsid w:val="007C28A5"/>
    <w:rsid w:val="007C3EFC"/>
    <w:rsid w:val="007C3F52"/>
    <w:rsid w:val="007C4081"/>
    <w:rsid w:val="007C4797"/>
    <w:rsid w:val="007C63B8"/>
    <w:rsid w:val="007C6568"/>
    <w:rsid w:val="007D0307"/>
    <w:rsid w:val="007D468B"/>
    <w:rsid w:val="007D48B4"/>
    <w:rsid w:val="007D667B"/>
    <w:rsid w:val="007E1A60"/>
    <w:rsid w:val="007E3562"/>
    <w:rsid w:val="007E3582"/>
    <w:rsid w:val="007E45D7"/>
    <w:rsid w:val="007E4CB6"/>
    <w:rsid w:val="007E5375"/>
    <w:rsid w:val="007F073B"/>
    <w:rsid w:val="00800B3D"/>
    <w:rsid w:val="00801142"/>
    <w:rsid w:val="0080220B"/>
    <w:rsid w:val="0080279C"/>
    <w:rsid w:val="00803C74"/>
    <w:rsid w:val="00804B20"/>
    <w:rsid w:val="00806CB4"/>
    <w:rsid w:val="00810A87"/>
    <w:rsid w:val="00810B7B"/>
    <w:rsid w:val="008115A7"/>
    <w:rsid w:val="00812A4E"/>
    <w:rsid w:val="008130D5"/>
    <w:rsid w:val="00815152"/>
    <w:rsid w:val="008162F2"/>
    <w:rsid w:val="00817378"/>
    <w:rsid w:val="00817B8E"/>
    <w:rsid w:val="0082067A"/>
    <w:rsid w:val="00821727"/>
    <w:rsid w:val="00822E2A"/>
    <w:rsid w:val="0082345C"/>
    <w:rsid w:val="00823C2E"/>
    <w:rsid w:val="00825C65"/>
    <w:rsid w:val="00834969"/>
    <w:rsid w:val="00834FBB"/>
    <w:rsid w:val="008366D3"/>
    <w:rsid w:val="008373CD"/>
    <w:rsid w:val="0084075C"/>
    <w:rsid w:val="008409C6"/>
    <w:rsid w:val="008423AF"/>
    <w:rsid w:val="008440BB"/>
    <w:rsid w:val="00845778"/>
    <w:rsid w:val="00845A65"/>
    <w:rsid w:val="00846D9E"/>
    <w:rsid w:val="008516BF"/>
    <w:rsid w:val="00852F28"/>
    <w:rsid w:val="008554BC"/>
    <w:rsid w:val="00856C73"/>
    <w:rsid w:val="00862443"/>
    <w:rsid w:val="008636F6"/>
    <w:rsid w:val="00864F3E"/>
    <w:rsid w:val="00867B61"/>
    <w:rsid w:val="008704AF"/>
    <w:rsid w:val="00872D53"/>
    <w:rsid w:val="00873A57"/>
    <w:rsid w:val="008767F2"/>
    <w:rsid w:val="00876C6E"/>
    <w:rsid w:val="00877023"/>
    <w:rsid w:val="00877B52"/>
    <w:rsid w:val="008814D1"/>
    <w:rsid w:val="008827DB"/>
    <w:rsid w:val="0088502E"/>
    <w:rsid w:val="008854A0"/>
    <w:rsid w:val="0088598E"/>
    <w:rsid w:val="00885E47"/>
    <w:rsid w:val="0088676C"/>
    <w:rsid w:val="0088750A"/>
    <w:rsid w:val="00890DC6"/>
    <w:rsid w:val="0089132E"/>
    <w:rsid w:val="00893187"/>
    <w:rsid w:val="008A0915"/>
    <w:rsid w:val="008A1D44"/>
    <w:rsid w:val="008A3037"/>
    <w:rsid w:val="008A32C3"/>
    <w:rsid w:val="008A4C30"/>
    <w:rsid w:val="008B0965"/>
    <w:rsid w:val="008B0CD9"/>
    <w:rsid w:val="008B130D"/>
    <w:rsid w:val="008B163E"/>
    <w:rsid w:val="008B16DB"/>
    <w:rsid w:val="008B375D"/>
    <w:rsid w:val="008B4116"/>
    <w:rsid w:val="008B7F30"/>
    <w:rsid w:val="008B7F67"/>
    <w:rsid w:val="008C144C"/>
    <w:rsid w:val="008C1C42"/>
    <w:rsid w:val="008C1C65"/>
    <w:rsid w:val="008C3378"/>
    <w:rsid w:val="008C3C17"/>
    <w:rsid w:val="008C3DAC"/>
    <w:rsid w:val="008C699E"/>
    <w:rsid w:val="008C6A9E"/>
    <w:rsid w:val="008C6CF6"/>
    <w:rsid w:val="008C72F7"/>
    <w:rsid w:val="008D12E6"/>
    <w:rsid w:val="008D1F30"/>
    <w:rsid w:val="008D3B7C"/>
    <w:rsid w:val="008D408C"/>
    <w:rsid w:val="008D668D"/>
    <w:rsid w:val="008D66CE"/>
    <w:rsid w:val="008E0905"/>
    <w:rsid w:val="008E1681"/>
    <w:rsid w:val="008E1B70"/>
    <w:rsid w:val="008E23B2"/>
    <w:rsid w:val="008E5587"/>
    <w:rsid w:val="008E5893"/>
    <w:rsid w:val="008E5E76"/>
    <w:rsid w:val="008F07DC"/>
    <w:rsid w:val="008F0E25"/>
    <w:rsid w:val="008F6325"/>
    <w:rsid w:val="008F7B99"/>
    <w:rsid w:val="00900DCE"/>
    <w:rsid w:val="0090112E"/>
    <w:rsid w:val="00901E79"/>
    <w:rsid w:val="009024AE"/>
    <w:rsid w:val="00902E8C"/>
    <w:rsid w:val="00903134"/>
    <w:rsid w:val="009032EE"/>
    <w:rsid w:val="009044F3"/>
    <w:rsid w:val="009048EB"/>
    <w:rsid w:val="0090616D"/>
    <w:rsid w:val="00907A98"/>
    <w:rsid w:val="00910A49"/>
    <w:rsid w:val="009122A2"/>
    <w:rsid w:val="00913A24"/>
    <w:rsid w:val="009146DE"/>
    <w:rsid w:val="00914DA7"/>
    <w:rsid w:val="009151E0"/>
    <w:rsid w:val="00915DFB"/>
    <w:rsid w:val="00917D74"/>
    <w:rsid w:val="00923900"/>
    <w:rsid w:val="009242AC"/>
    <w:rsid w:val="009250F5"/>
    <w:rsid w:val="00931359"/>
    <w:rsid w:val="0093267D"/>
    <w:rsid w:val="00933725"/>
    <w:rsid w:val="009345A2"/>
    <w:rsid w:val="009348E6"/>
    <w:rsid w:val="00934EBE"/>
    <w:rsid w:val="00940A3A"/>
    <w:rsid w:val="00940F1D"/>
    <w:rsid w:val="009418DC"/>
    <w:rsid w:val="00943150"/>
    <w:rsid w:val="00943AD6"/>
    <w:rsid w:val="00944A82"/>
    <w:rsid w:val="00944F52"/>
    <w:rsid w:val="009450AD"/>
    <w:rsid w:val="00945867"/>
    <w:rsid w:val="00951BEC"/>
    <w:rsid w:val="0095211A"/>
    <w:rsid w:val="0095264B"/>
    <w:rsid w:val="00953A40"/>
    <w:rsid w:val="0095414B"/>
    <w:rsid w:val="009548FC"/>
    <w:rsid w:val="009558C7"/>
    <w:rsid w:val="00963655"/>
    <w:rsid w:val="0096593E"/>
    <w:rsid w:val="00965AFD"/>
    <w:rsid w:val="00970074"/>
    <w:rsid w:val="0097014D"/>
    <w:rsid w:val="00970844"/>
    <w:rsid w:val="00971271"/>
    <w:rsid w:val="009713E9"/>
    <w:rsid w:val="0097215D"/>
    <w:rsid w:val="00976E13"/>
    <w:rsid w:val="00977961"/>
    <w:rsid w:val="00977FB1"/>
    <w:rsid w:val="0098136C"/>
    <w:rsid w:val="0098162C"/>
    <w:rsid w:val="00983515"/>
    <w:rsid w:val="0098353F"/>
    <w:rsid w:val="0098554E"/>
    <w:rsid w:val="0098662A"/>
    <w:rsid w:val="00986E4D"/>
    <w:rsid w:val="00987DD2"/>
    <w:rsid w:val="009922E9"/>
    <w:rsid w:val="00993B2C"/>
    <w:rsid w:val="009942FB"/>
    <w:rsid w:val="00994DDD"/>
    <w:rsid w:val="009956E0"/>
    <w:rsid w:val="0099746C"/>
    <w:rsid w:val="009A0451"/>
    <w:rsid w:val="009A27E2"/>
    <w:rsid w:val="009A2F58"/>
    <w:rsid w:val="009A3FFE"/>
    <w:rsid w:val="009A772C"/>
    <w:rsid w:val="009A7E97"/>
    <w:rsid w:val="009B0352"/>
    <w:rsid w:val="009B0416"/>
    <w:rsid w:val="009B1BEB"/>
    <w:rsid w:val="009B5A6D"/>
    <w:rsid w:val="009B5D8A"/>
    <w:rsid w:val="009B6B40"/>
    <w:rsid w:val="009B7254"/>
    <w:rsid w:val="009B726E"/>
    <w:rsid w:val="009B79A2"/>
    <w:rsid w:val="009C0784"/>
    <w:rsid w:val="009C0DA9"/>
    <w:rsid w:val="009C10DE"/>
    <w:rsid w:val="009C110B"/>
    <w:rsid w:val="009D04CD"/>
    <w:rsid w:val="009D0860"/>
    <w:rsid w:val="009D0C3A"/>
    <w:rsid w:val="009D1D15"/>
    <w:rsid w:val="009D3BE6"/>
    <w:rsid w:val="009D4CCA"/>
    <w:rsid w:val="009D4EFD"/>
    <w:rsid w:val="009E0BBB"/>
    <w:rsid w:val="009E116D"/>
    <w:rsid w:val="009E29DC"/>
    <w:rsid w:val="009E313F"/>
    <w:rsid w:val="009E37B2"/>
    <w:rsid w:val="009E3B8C"/>
    <w:rsid w:val="009E3BBA"/>
    <w:rsid w:val="009E69DC"/>
    <w:rsid w:val="009F0A82"/>
    <w:rsid w:val="009F217E"/>
    <w:rsid w:val="009F36B6"/>
    <w:rsid w:val="009F41AB"/>
    <w:rsid w:val="009F4B34"/>
    <w:rsid w:val="009F4C42"/>
    <w:rsid w:val="009F67B8"/>
    <w:rsid w:val="009F70D5"/>
    <w:rsid w:val="00A0143E"/>
    <w:rsid w:val="00A01477"/>
    <w:rsid w:val="00A01575"/>
    <w:rsid w:val="00A01655"/>
    <w:rsid w:val="00A0282E"/>
    <w:rsid w:val="00A02C6D"/>
    <w:rsid w:val="00A02F5D"/>
    <w:rsid w:val="00A03739"/>
    <w:rsid w:val="00A03D0F"/>
    <w:rsid w:val="00A045FA"/>
    <w:rsid w:val="00A049E8"/>
    <w:rsid w:val="00A058E6"/>
    <w:rsid w:val="00A05BE7"/>
    <w:rsid w:val="00A05C8C"/>
    <w:rsid w:val="00A0705B"/>
    <w:rsid w:val="00A107F6"/>
    <w:rsid w:val="00A126F7"/>
    <w:rsid w:val="00A1346E"/>
    <w:rsid w:val="00A1582B"/>
    <w:rsid w:val="00A1643E"/>
    <w:rsid w:val="00A16DA1"/>
    <w:rsid w:val="00A1775D"/>
    <w:rsid w:val="00A20DA1"/>
    <w:rsid w:val="00A249CB"/>
    <w:rsid w:val="00A25E35"/>
    <w:rsid w:val="00A263D8"/>
    <w:rsid w:val="00A26AD3"/>
    <w:rsid w:val="00A308E0"/>
    <w:rsid w:val="00A31817"/>
    <w:rsid w:val="00A31F84"/>
    <w:rsid w:val="00A32748"/>
    <w:rsid w:val="00A32A2A"/>
    <w:rsid w:val="00A348D4"/>
    <w:rsid w:val="00A35553"/>
    <w:rsid w:val="00A3695C"/>
    <w:rsid w:val="00A36B53"/>
    <w:rsid w:val="00A36C5D"/>
    <w:rsid w:val="00A37045"/>
    <w:rsid w:val="00A40676"/>
    <w:rsid w:val="00A44516"/>
    <w:rsid w:val="00A45413"/>
    <w:rsid w:val="00A47F77"/>
    <w:rsid w:val="00A5005E"/>
    <w:rsid w:val="00A50916"/>
    <w:rsid w:val="00A5113B"/>
    <w:rsid w:val="00A5173D"/>
    <w:rsid w:val="00A51C8D"/>
    <w:rsid w:val="00A521F1"/>
    <w:rsid w:val="00A52478"/>
    <w:rsid w:val="00A53190"/>
    <w:rsid w:val="00A55C60"/>
    <w:rsid w:val="00A55F30"/>
    <w:rsid w:val="00A616C1"/>
    <w:rsid w:val="00A61D76"/>
    <w:rsid w:val="00A6253F"/>
    <w:rsid w:val="00A634B0"/>
    <w:rsid w:val="00A640B6"/>
    <w:rsid w:val="00A64BB0"/>
    <w:rsid w:val="00A66041"/>
    <w:rsid w:val="00A67C28"/>
    <w:rsid w:val="00A72E23"/>
    <w:rsid w:val="00A7398A"/>
    <w:rsid w:val="00A73EE1"/>
    <w:rsid w:val="00A75A1E"/>
    <w:rsid w:val="00A76E6F"/>
    <w:rsid w:val="00A80A71"/>
    <w:rsid w:val="00A813A5"/>
    <w:rsid w:val="00A81776"/>
    <w:rsid w:val="00A831FF"/>
    <w:rsid w:val="00A837D8"/>
    <w:rsid w:val="00A8438A"/>
    <w:rsid w:val="00A86774"/>
    <w:rsid w:val="00A905A0"/>
    <w:rsid w:val="00A9132B"/>
    <w:rsid w:val="00A94E43"/>
    <w:rsid w:val="00A950D4"/>
    <w:rsid w:val="00A96473"/>
    <w:rsid w:val="00A97B01"/>
    <w:rsid w:val="00A97DE0"/>
    <w:rsid w:val="00AA0BC8"/>
    <w:rsid w:val="00AA0E4A"/>
    <w:rsid w:val="00AA1722"/>
    <w:rsid w:val="00AA2A31"/>
    <w:rsid w:val="00AA2BE6"/>
    <w:rsid w:val="00AA3634"/>
    <w:rsid w:val="00AA4DB1"/>
    <w:rsid w:val="00AA5B3D"/>
    <w:rsid w:val="00AA656D"/>
    <w:rsid w:val="00AA7D6E"/>
    <w:rsid w:val="00AB3210"/>
    <w:rsid w:val="00AB3949"/>
    <w:rsid w:val="00AB4E0A"/>
    <w:rsid w:val="00AB5461"/>
    <w:rsid w:val="00AB6581"/>
    <w:rsid w:val="00AC109D"/>
    <w:rsid w:val="00AC28D5"/>
    <w:rsid w:val="00AC2BD4"/>
    <w:rsid w:val="00AC3186"/>
    <w:rsid w:val="00AC7B64"/>
    <w:rsid w:val="00AD2250"/>
    <w:rsid w:val="00AD3713"/>
    <w:rsid w:val="00AD5A24"/>
    <w:rsid w:val="00AD5E96"/>
    <w:rsid w:val="00AD641D"/>
    <w:rsid w:val="00AD6D7D"/>
    <w:rsid w:val="00AE3123"/>
    <w:rsid w:val="00AE3E44"/>
    <w:rsid w:val="00AE3F7E"/>
    <w:rsid w:val="00AE5985"/>
    <w:rsid w:val="00AE642C"/>
    <w:rsid w:val="00AF128D"/>
    <w:rsid w:val="00AF130E"/>
    <w:rsid w:val="00AF153C"/>
    <w:rsid w:val="00AF222B"/>
    <w:rsid w:val="00AF411E"/>
    <w:rsid w:val="00AF4735"/>
    <w:rsid w:val="00AF69FC"/>
    <w:rsid w:val="00AF6ACD"/>
    <w:rsid w:val="00AF6BA9"/>
    <w:rsid w:val="00AF6E30"/>
    <w:rsid w:val="00AF71F3"/>
    <w:rsid w:val="00B01B32"/>
    <w:rsid w:val="00B0298B"/>
    <w:rsid w:val="00B02F15"/>
    <w:rsid w:val="00B04255"/>
    <w:rsid w:val="00B051A9"/>
    <w:rsid w:val="00B05F9A"/>
    <w:rsid w:val="00B06754"/>
    <w:rsid w:val="00B0736D"/>
    <w:rsid w:val="00B07A05"/>
    <w:rsid w:val="00B07FCC"/>
    <w:rsid w:val="00B101D4"/>
    <w:rsid w:val="00B10EBB"/>
    <w:rsid w:val="00B11549"/>
    <w:rsid w:val="00B11664"/>
    <w:rsid w:val="00B11733"/>
    <w:rsid w:val="00B11A16"/>
    <w:rsid w:val="00B13D01"/>
    <w:rsid w:val="00B20BDB"/>
    <w:rsid w:val="00B21048"/>
    <w:rsid w:val="00B24156"/>
    <w:rsid w:val="00B25F55"/>
    <w:rsid w:val="00B30A5A"/>
    <w:rsid w:val="00B33A19"/>
    <w:rsid w:val="00B33B84"/>
    <w:rsid w:val="00B34D16"/>
    <w:rsid w:val="00B356C5"/>
    <w:rsid w:val="00B378EF"/>
    <w:rsid w:val="00B40F91"/>
    <w:rsid w:val="00B413AD"/>
    <w:rsid w:val="00B4140D"/>
    <w:rsid w:val="00B422F4"/>
    <w:rsid w:val="00B4267F"/>
    <w:rsid w:val="00B43340"/>
    <w:rsid w:val="00B43D56"/>
    <w:rsid w:val="00B44842"/>
    <w:rsid w:val="00B44CD4"/>
    <w:rsid w:val="00B47464"/>
    <w:rsid w:val="00B53ECB"/>
    <w:rsid w:val="00B55975"/>
    <w:rsid w:val="00B5628B"/>
    <w:rsid w:val="00B5664C"/>
    <w:rsid w:val="00B568B6"/>
    <w:rsid w:val="00B57460"/>
    <w:rsid w:val="00B5754E"/>
    <w:rsid w:val="00B578CB"/>
    <w:rsid w:val="00B579B6"/>
    <w:rsid w:val="00B57D14"/>
    <w:rsid w:val="00B61324"/>
    <w:rsid w:val="00B63EF8"/>
    <w:rsid w:val="00B6476F"/>
    <w:rsid w:val="00B6489B"/>
    <w:rsid w:val="00B66F86"/>
    <w:rsid w:val="00B67036"/>
    <w:rsid w:val="00B73446"/>
    <w:rsid w:val="00B73DCA"/>
    <w:rsid w:val="00B741FA"/>
    <w:rsid w:val="00B747E3"/>
    <w:rsid w:val="00B77711"/>
    <w:rsid w:val="00B77AA6"/>
    <w:rsid w:val="00B80CDE"/>
    <w:rsid w:val="00B81246"/>
    <w:rsid w:val="00B81894"/>
    <w:rsid w:val="00B920E3"/>
    <w:rsid w:val="00B97738"/>
    <w:rsid w:val="00B978BA"/>
    <w:rsid w:val="00B97FF7"/>
    <w:rsid w:val="00BA09F9"/>
    <w:rsid w:val="00BA0D19"/>
    <w:rsid w:val="00BA114A"/>
    <w:rsid w:val="00BA1D2D"/>
    <w:rsid w:val="00BA1D7D"/>
    <w:rsid w:val="00BA5CD9"/>
    <w:rsid w:val="00BA6517"/>
    <w:rsid w:val="00BA6541"/>
    <w:rsid w:val="00BB14EF"/>
    <w:rsid w:val="00BB58BB"/>
    <w:rsid w:val="00BB6F57"/>
    <w:rsid w:val="00BB760A"/>
    <w:rsid w:val="00BC01F7"/>
    <w:rsid w:val="00BC076F"/>
    <w:rsid w:val="00BC07D2"/>
    <w:rsid w:val="00BC1400"/>
    <w:rsid w:val="00BC140A"/>
    <w:rsid w:val="00BC16C6"/>
    <w:rsid w:val="00BC3AC7"/>
    <w:rsid w:val="00BC64DF"/>
    <w:rsid w:val="00BC78DF"/>
    <w:rsid w:val="00BD0CDB"/>
    <w:rsid w:val="00BD1E1E"/>
    <w:rsid w:val="00BD2425"/>
    <w:rsid w:val="00BD32A6"/>
    <w:rsid w:val="00BD74A4"/>
    <w:rsid w:val="00BE00B3"/>
    <w:rsid w:val="00BE6D55"/>
    <w:rsid w:val="00BE7C2E"/>
    <w:rsid w:val="00BF14E3"/>
    <w:rsid w:val="00BF21D5"/>
    <w:rsid w:val="00BF2262"/>
    <w:rsid w:val="00BF3C55"/>
    <w:rsid w:val="00C008C8"/>
    <w:rsid w:val="00C02FCB"/>
    <w:rsid w:val="00C04F9C"/>
    <w:rsid w:val="00C051C2"/>
    <w:rsid w:val="00C14402"/>
    <w:rsid w:val="00C1586A"/>
    <w:rsid w:val="00C20489"/>
    <w:rsid w:val="00C2266B"/>
    <w:rsid w:val="00C264F1"/>
    <w:rsid w:val="00C27131"/>
    <w:rsid w:val="00C2730F"/>
    <w:rsid w:val="00C27AAA"/>
    <w:rsid w:val="00C3080A"/>
    <w:rsid w:val="00C30FDF"/>
    <w:rsid w:val="00C329E4"/>
    <w:rsid w:val="00C32A6A"/>
    <w:rsid w:val="00C3316F"/>
    <w:rsid w:val="00C34389"/>
    <w:rsid w:val="00C348D1"/>
    <w:rsid w:val="00C35609"/>
    <w:rsid w:val="00C40108"/>
    <w:rsid w:val="00C41838"/>
    <w:rsid w:val="00C41D04"/>
    <w:rsid w:val="00C42A86"/>
    <w:rsid w:val="00C4382B"/>
    <w:rsid w:val="00C44A6E"/>
    <w:rsid w:val="00C453F9"/>
    <w:rsid w:val="00C46260"/>
    <w:rsid w:val="00C47D89"/>
    <w:rsid w:val="00C50CFC"/>
    <w:rsid w:val="00C5212C"/>
    <w:rsid w:val="00C54DCF"/>
    <w:rsid w:val="00C55399"/>
    <w:rsid w:val="00C57F20"/>
    <w:rsid w:val="00C61197"/>
    <w:rsid w:val="00C617BB"/>
    <w:rsid w:val="00C67C9C"/>
    <w:rsid w:val="00C70575"/>
    <w:rsid w:val="00C70CB6"/>
    <w:rsid w:val="00C7146D"/>
    <w:rsid w:val="00C71A97"/>
    <w:rsid w:val="00C71BA3"/>
    <w:rsid w:val="00C73743"/>
    <w:rsid w:val="00C75673"/>
    <w:rsid w:val="00C806D9"/>
    <w:rsid w:val="00C807B7"/>
    <w:rsid w:val="00C819E3"/>
    <w:rsid w:val="00C81AB5"/>
    <w:rsid w:val="00C82022"/>
    <w:rsid w:val="00C8273B"/>
    <w:rsid w:val="00C828E1"/>
    <w:rsid w:val="00C82A39"/>
    <w:rsid w:val="00C84899"/>
    <w:rsid w:val="00C86D56"/>
    <w:rsid w:val="00C8738B"/>
    <w:rsid w:val="00C87C6E"/>
    <w:rsid w:val="00C902F3"/>
    <w:rsid w:val="00C91C1A"/>
    <w:rsid w:val="00C92588"/>
    <w:rsid w:val="00C92820"/>
    <w:rsid w:val="00C92C54"/>
    <w:rsid w:val="00C93EAF"/>
    <w:rsid w:val="00C94263"/>
    <w:rsid w:val="00C95C00"/>
    <w:rsid w:val="00C95EFB"/>
    <w:rsid w:val="00C97859"/>
    <w:rsid w:val="00CA038B"/>
    <w:rsid w:val="00CA61CC"/>
    <w:rsid w:val="00CA76F3"/>
    <w:rsid w:val="00CB3EEE"/>
    <w:rsid w:val="00CB43B7"/>
    <w:rsid w:val="00CB4FBB"/>
    <w:rsid w:val="00CB5870"/>
    <w:rsid w:val="00CB5BA2"/>
    <w:rsid w:val="00CB7C65"/>
    <w:rsid w:val="00CC0D8D"/>
    <w:rsid w:val="00CC214D"/>
    <w:rsid w:val="00CC3A5B"/>
    <w:rsid w:val="00CC6961"/>
    <w:rsid w:val="00CD0D3C"/>
    <w:rsid w:val="00CD12E6"/>
    <w:rsid w:val="00CD1459"/>
    <w:rsid w:val="00CD4C09"/>
    <w:rsid w:val="00CD780F"/>
    <w:rsid w:val="00CE06F9"/>
    <w:rsid w:val="00CE0C0E"/>
    <w:rsid w:val="00CE1EFB"/>
    <w:rsid w:val="00CE3BDA"/>
    <w:rsid w:val="00CE3EEC"/>
    <w:rsid w:val="00CE4116"/>
    <w:rsid w:val="00CE4DFC"/>
    <w:rsid w:val="00CE6FF3"/>
    <w:rsid w:val="00CE7E36"/>
    <w:rsid w:val="00CF3C94"/>
    <w:rsid w:val="00CF4353"/>
    <w:rsid w:val="00D00788"/>
    <w:rsid w:val="00D0113D"/>
    <w:rsid w:val="00D044A9"/>
    <w:rsid w:val="00D0601D"/>
    <w:rsid w:val="00D10546"/>
    <w:rsid w:val="00D110FC"/>
    <w:rsid w:val="00D114B2"/>
    <w:rsid w:val="00D11BF8"/>
    <w:rsid w:val="00D121D8"/>
    <w:rsid w:val="00D127AC"/>
    <w:rsid w:val="00D13E14"/>
    <w:rsid w:val="00D141EA"/>
    <w:rsid w:val="00D14494"/>
    <w:rsid w:val="00D15D84"/>
    <w:rsid w:val="00D16A4E"/>
    <w:rsid w:val="00D17181"/>
    <w:rsid w:val="00D20839"/>
    <w:rsid w:val="00D21DCC"/>
    <w:rsid w:val="00D2428C"/>
    <w:rsid w:val="00D25A33"/>
    <w:rsid w:val="00D26615"/>
    <w:rsid w:val="00D26A26"/>
    <w:rsid w:val="00D30CA4"/>
    <w:rsid w:val="00D31674"/>
    <w:rsid w:val="00D32F81"/>
    <w:rsid w:val="00D333B9"/>
    <w:rsid w:val="00D33ACD"/>
    <w:rsid w:val="00D34849"/>
    <w:rsid w:val="00D36134"/>
    <w:rsid w:val="00D42621"/>
    <w:rsid w:val="00D42668"/>
    <w:rsid w:val="00D42D8B"/>
    <w:rsid w:val="00D46088"/>
    <w:rsid w:val="00D4618E"/>
    <w:rsid w:val="00D519F0"/>
    <w:rsid w:val="00D51DF3"/>
    <w:rsid w:val="00D51FFE"/>
    <w:rsid w:val="00D527E2"/>
    <w:rsid w:val="00D52D8F"/>
    <w:rsid w:val="00D53EF1"/>
    <w:rsid w:val="00D54B7D"/>
    <w:rsid w:val="00D5504E"/>
    <w:rsid w:val="00D56D3D"/>
    <w:rsid w:val="00D62D5E"/>
    <w:rsid w:val="00D62E17"/>
    <w:rsid w:val="00D6385B"/>
    <w:rsid w:val="00D638D4"/>
    <w:rsid w:val="00D664F9"/>
    <w:rsid w:val="00D67CD1"/>
    <w:rsid w:val="00D72322"/>
    <w:rsid w:val="00D73464"/>
    <w:rsid w:val="00D7363A"/>
    <w:rsid w:val="00D7423F"/>
    <w:rsid w:val="00D74954"/>
    <w:rsid w:val="00D751C9"/>
    <w:rsid w:val="00D82066"/>
    <w:rsid w:val="00D84008"/>
    <w:rsid w:val="00D859D9"/>
    <w:rsid w:val="00D86DD8"/>
    <w:rsid w:val="00D86EA0"/>
    <w:rsid w:val="00D911DA"/>
    <w:rsid w:val="00D918B5"/>
    <w:rsid w:val="00D92DCF"/>
    <w:rsid w:val="00D960ED"/>
    <w:rsid w:val="00D97CDC"/>
    <w:rsid w:val="00DA28F4"/>
    <w:rsid w:val="00DA3152"/>
    <w:rsid w:val="00DA4131"/>
    <w:rsid w:val="00DA5388"/>
    <w:rsid w:val="00DA5973"/>
    <w:rsid w:val="00DA620A"/>
    <w:rsid w:val="00DA6859"/>
    <w:rsid w:val="00DA6893"/>
    <w:rsid w:val="00DA7663"/>
    <w:rsid w:val="00DA79F7"/>
    <w:rsid w:val="00DB2659"/>
    <w:rsid w:val="00DB4277"/>
    <w:rsid w:val="00DB708F"/>
    <w:rsid w:val="00DB70B1"/>
    <w:rsid w:val="00DC061D"/>
    <w:rsid w:val="00DC0F7F"/>
    <w:rsid w:val="00DC2F7A"/>
    <w:rsid w:val="00DC3E9A"/>
    <w:rsid w:val="00DC4700"/>
    <w:rsid w:val="00DC52CE"/>
    <w:rsid w:val="00DC63B6"/>
    <w:rsid w:val="00DD3866"/>
    <w:rsid w:val="00DD6662"/>
    <w:rsid w:val="00DD6DDD"/>
    <w:rsid w:val="00DE01E7"/>
    <w:rsid w:val="00DE15FD"/>
    <w:rsid w:val="00DE359D"/>
    <w:rsid w:val="00DE3BDA"/>
    <w:rsid w:val="00DE506A"/>
    <w:rsid w:val="00DE74E5"/>
    <w:rsid w:val="00DF09E7"/>
    <w:rsid w:val="00DF224F"/>
    <w:rsid w:val="00DF238A"/>
    <w:rsid w:val="00DF3A0E"/>
    <w:rsid w:val="00DF62AF"/>
    <w:rsid w:val="00DF7766"/>
    <w:rsid w:val="00E01A60"/>
    <w:rsid w:val="00E0279B"/>
    <w:rsid w:val="00E02891"/>
    <w:rsid w:val="00E05529"/>
    <w:rsid w:val="00E05C7C"/>
    <w:rsid w:val="00E05D84"/>
    <w:rsid w:val="00E07007"/>
    <w:rsid w:val="00E101C5"/>
    <w:rsid w:val="00E125F4"/>
    <w:rsid w:val="00E1406C"/>
    <w:rsid w:val="00E15327"/>
    <w:rsid w:val="00E168D6"/>
    <w:rsid w:val="00E2162F"/>
    <w:rsid w:val="00E241D8"/>
    <w:rsid w:val="00E27FD1"/>
    <w:rsid w:val="00E300AD"/>
    <w:rsid w:val="00E32D2E"/>
    <w:rsid w:val="00E335D5"/>
    <w:rsid w:val="00E33926"/>
    <w:rsid w:val="00E3396D"/>
    <w:rsid w:val="00E35295"/>
    <w:rsid w:val="00E36D71"/>
    <w:rsid w:val="00E36D96"/>
    <w:rsid w:val="00E4009C"/>
    <w:rsid w:val="00E4158F"/>
    <w:rsid w:val="00E416A4"/>
    <w:rsid w:val="00E421D8"/>
    <w:rsid w:val="00E45B07"/>
    <w:rsid w:val="00E5243B"/>
    <w:rsid w:val="00E5279A"/>
    <w:rsid w:val="00E52E1F"/>
    <w:rsid w:val="00E542CF"/>
    <w:rsid w:val="00E54739"/>
    <w:rsid w:val="00E55747"/>
    <w:rsid w:val="00E56B8A"/>
    <w:rsid w:val="00E56BD5"/>
    <w:rsid w:val="00E57D52"/>
    <w:rsid w:val="00E6156F"/>
    <w:rsid w:val="00E625FC"/>
    <w:rsid w:val="00E62B07"/>
    <w:rsid w:val="00E63E00"/>
    <w:rsid w:val="00E64623"/>
    <w:rsid w:val="00E6476A"/>
    <w:rsid w:val="00E653E5"/>
    <w:rsid w:val="00E70234"/>
    <w:rsid w:val="00E749D7"/>
    <w:rsid w:val="00E76B4C"/>
    <w:rsid w:val="00E77300"/>
    <w:rsid w:val="00E7771A"/>
    <w:rsid w:val="00E80C47"/>
    <w:rsid w:val="00E8308B"/>
    <w:rsid w:val="00E84339"/>
    <w:rsid w:val="00E865AC"/>
    <w:rsid w:val="00E87348"/>
    <w:rsid w:val="00E87EE7"/>
    <w:rsid w:val="00E902F5"/>
    <w:rsid w:val="00E9128B"/>
    <w:rsid w:val="00E91A29"/>
    <w:rsid w:val="00E92DC6"/>
    <w:rsid w:val="00E935DA"/>
    <w:rsid w:val="00E94BB9"/>
    <w:rsid w:val="00E955E7"/>
    <w:rsid w:val="00E96927"/>
    <w:rsid w:val="00E96F83"/>
    <w:rsid w:val="00E97FD2"/>
    <w:rsid w:val="00EA0081"/>
    <w:rsid w:val="00EA18C5"/>
    <w:rsid w:val="00EA29ED"/>
    <w:rsid w:val="00EA3753"/>
    <w:rsid w:val="00EA46E8"/>
    <w:rsid w:val="00EA5D16"/>
    <w:rsid w:val="00EB0458"/>
    <w:rsid w:val="00EB13B1"/>
    <w:rsid w:val="00EB2CD3"/>
    <w:rsid w:val="00EB39A6"/>
    <w:rsid w:val="00EB6DDB"/>
    <w:rsid w:val="00EC0AB2"/>
    <w:rsid w:val="00EC1F6D"/>
    <w:rsid w:val="00EC2899"/>
    <w:rsid w:val="00EC39B1"/>
    <w:rsid w:val="00EC62C7"/>
    <w:rsid w:val="00EC65AC"/>
    <w:rsid w:val="00EC6665"/>
    <w:rsid w:val="00EC756E"/>
    <w:rsid w:val="00ED2B15"/>
    <w:rsid w:val="00ED2DBB"/>
    <w:rsid w:val="00ED3A46"/>
    <w:rsid w:val="00ED3D1D"/>
    <w:rsid w:val="00ED4543"/>
    <w:rsid w:val="00EE2100"/>
    <w:rsid w:val="00EE32B4"/>
    <w:rsid w:val="00EE35A5"/>
    <w:rsid w:val="00EE4712"/>
    <w:rsid w:val="00EE662F"/>
    <w:rsid w:val="00EF111F"/>
    <w:rsid w:val="00EF1EE4"/>
    <w:rsid w:val="00EF3575"/>
    <w:rsid w:val="00EF474C"/>
    <w:rsid w:val="00EF6D50"/>
    <w:rsid w:val="00EF7520"/>
    <w:rsid w:val="00EF7AD9"/>
    <w:rsid w:val="00F01AE4"/>
    <w:rsid w:val="00F02FE1"/>
    <w:rsid w:val="00F0369F"/>
    <w:rsid w:val="00F0576A"/>
    <w:rsid w:val="00F05917"/>
    <w:rsid w:val="00F0594F"/>
    <w:rsid w:val="00F07308"/>
    <w:rsid w:val="00F0789A"/>
    <w:rsid w:val="00F1328F"/>
    <w:rsid w:val="00F134F4"/>
    <w:rsid w:val="00F139E0"/>
    <w:rsid w:val="00F15076"/>
    <w:rsid w:val="00F15A15"/>
    <w:rsid w:val="00F15F63"/>
    <w:rsid w:val="00F172C8"/>
    <w:rsid w:val="00F2030E"/>
    <w:rsid w:val="00F22374"/>
    <w:rsid w:val="00F2282D"/>
    <w:rsid w:val="00F22CC4"/>
    <w:rsid w:val="00F24B93"/>
    <w:rsid w:val="00F35029"/>
    <w:rsid w:val="00F361C7"/>
    <w:rsid w:val="00F36937"/>
    <w:rsid w:val="00F4186A"/>
    <w:rsid w:val="00F460ED"/>
    <w:rsid w:val="00F47707"/>
    <w:rsid w:val="00F50892"/>
    <w:rsid w:val="00F51228"/>
    <w:rsid w:val="00F53DAD"/>
    <w:rsid w:val="00F54D0D"/>
    <w:rsid w:val="00F566A9"/>
    <w:rsid w:val="00F62742"/>
    <w:rsid w:val="00F63383"/>
    <w:rsid w:val="00F64870"/>
    <w:rsid w:val="00F669FE"/>
    <w:rsid w:val="00F70822"/>
    <w:rsid w:val="00F721FE"/>
    <w:rsid w:val="00F723F9"/>
    <w:rsid w:val="00F72F0F"/>
    <w:rsid w:val="00F73740"/>
    <w:rsid w:val="00F73824"/>
    <w:rsid w:val="00F77C65"/>
    <w:rsid w:val="00F80B22"/>
    <w:rsid w:val="00F81393"/>
    <w:rsid w:val="00F81A70"/>
    <w:rsid w:val="00F8354F"/>
    <w:rsid w:val="00F855FB"/>
    <w:rsid w:val="00F85A2F"/>
    <w:rsid w:val="00F86AB1"/>
    <w:rsid w:val="00F87F57"/>
    <w:rsid w:val="00F902A3"/>
    <w:rsid w:val="00F904A6"/>
    <w:rsid w:val="00FA4D84"/>
    <w:rsid w:val="00FA669D"/>
    <w:rsid w:val="00FA68F6"/>
    <w:rsid w:val="00FA6D1A"/>
    <w:rsid w:val="00FA6F0C"/>
    <w:rsid w:val="00FB0151"/>
    <w:rsid w:val="00FB049B"/>
    <w:rsid w:val="00FB2A85"/>
    <w:rsid w:val="00FB3D41"/>
    <w:rsid w:val="00FB4910"/>
    <w:rsid w:val="00FB63BD"/>
    <w:rsid w:val="00FB6F6B"/>
    <w:rsid w:val="00FC0D30"/>
    <w:rsid w:val="00FC112A"/>
    <w:rsid w:val="00FC64A9"/>
    <w:rsid w:val="00FD0031"/>
    <w:rsid w:val="00FD075B"/>
    <w:rsid w:val="00FD15C4"/>
    <w:rsid w:val="00FD1CCD"/>
    <w:rsid w:val="00FD1D73"/>
    <w:rsid w:val="00FD217C"/>
    <w:rsid w:val="00FD3CEF"/>
    <w:rsid w:val="00FD402C"/>
    <w:rsid w:val="00FD40A2"/>
    <w:rsid w:val="00FD41F7"/>
    <w:rsid w:val="00FD4FE3"/>
    <w:rsid w:val="00FD59D5"/>
    <w:rsid w:val="00FE0C23"/>
    <w:rsid w:val="00FE139D"/>
    <w:rsid w:val="00FE3B1B"/>
    <w:rsid w:val="00FE41F0"/>
    <w:rsid w:val="00FE6D2C"/>
    <w:rsid w:val="00FE70E8"/>
    <w:rsid w:val="00FE770E"/>
    <w:rsid w:val="00FE7978"/>
    <w:rsid w:val="00FF1740"/>
    <w:rsid w:val="00FF1AD9"/>
    <w:rsid w:val="00FF2A19"/>
    <w:rsid w:val="00FF663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131"/>
  </w:style>
  <w:style w:type="paragraph" w:styleId="1">
    <w:name w:val="heading 1"/>
    <w:basedOn w:val="a"/>
    <w:next w:val="a"/>
    <w:link w:val="1Char"/>
    <w:uiPriority w:val="9"/>
    <w:qFormat/>
    <w:rsid w:val="008A32C3"/>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7045"/>
    <w:pPr>
      <w:spacing w:before="100" w:beforeAutospacing="1" w:after="100" w:afterAutospacing="1"/>
    </w:pPr>
    <w:rPr>
      <w:rFonts w:ascii="Times" w:hAnsi="Times" w:cs="Times New Roman"/>
      <w:sz w:val="20"/>
      <w:szCs w:val="20"/>
    </w:rPr>
  </w:style>
  <w:style w:type="paragraph" w:styleId="a4">
    <w:name w:val="Balloon Text"/>
    <w:basedOn w:val="a"/>
    <w:link w:val="Char"/>
    <w:uiPriority w:val="99"/>
    <w:semiHidden/>
    <w:unhideWhenUsed/>
    <w:rsid w:val="00A37045"/>
    <w:rPr>
      <w:rFonts w:ascii="AppleGothic" w:hAnsi="AppleGothic"/>
      <w:sz w:val="18"/>
      <w:szCs w:val="18"/>
    </w:rPr>
  </w:style>
  <w:style w:type="character" w:customStyle="1" w:styleId="Char">
    <w:name w:val="풍선 도움말 텍스트 Char"/>
    <w:basedOn w:val="a0"/>
    <w:link w:val="a4"/>
    <w:uiPriority w:val="99"/>
    <w:semiHidden/>
    <w:rsid w:val="00A37045"/>
    <w:rPr>
      <w:rFonts w:ascii="AppleGothic" w:hAnsi="AppleGothic"/>
      <w:sz w:val="18"/>
      <w:szCs w:val="18"/>
    </w:rPr>
  </w:style>
  <w:style w:type="table" w:styleId="a5">
    <w:name w:val="Table Grid"/>
    <w:basedOn w:val="a1"/>
    <w:uiPriority w:val="59"/>
    <w:rsid w:val="005829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Light Shading"/>
    <w:basedOn w:val="a1"/>
    <w:uiPriority w:val="60"/>
    <w:rsid w:val="007B794C"/>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a7">
    <w:name w:val="Placeholder Text"/>
    <w:basedOn w:val="a0"/>
    <w:uiPriority w:val="99"/>
    <w:semiHidden/>
    <w:rsid w:val="00C41D04"/>
    <w:rPr>
      <w:color w:val="808080"/>
    </w:rPr>
  </w:style>
  <w:style w:type="paragraph" w:styleId="a8">
    <w:name w:val="List Paragraph"/>
    <w:basedOn w:val="a"/>
    <w:uiPriority w:val="34"/>
    <w:qFormat/>
    <w:rsid w:val="00A0143E"/>
    <w:pPr>
      <w:ind w:left="720"/>
      <w:contextualSpacing/>
    </w:pPr>
  </w:style>
  <w:style w:type="paragraph" w:customStyle="1" w:styleId="EndNoteBibliographyTitle">
    <w:name w:val="EndNote Bibliography Title"/>
    <w:basedOn w:val="a"/>
    <w:rsid w:val="00A5005E"/>
    <w:pPr>
      <w:jc w:val="center"/>
    </w:pPr>
    <w:rPr>
      <w:rFonts w:ascii="Times New Roman" w:hAnsi="Times New Roman" w:cs="Times New Roman"/>
      <w:sz w:val="20"/>
    </w:rPr>
  </w:style>
  <w:style w:type="paragraph" w:customStyle="1" w:styleId="EndNoteBibliography">
    <w:name w:val="EndNote Bibliography"/>
    <w:basedOn w:val="a"/>
    <w:rsid w:val="00A5005E"/>
    <w:pPr>
      <w:spacing w:line="480" w:lineRule="auto"/>
    </w:pPr>
    <w:rPr>
      <w:rFonts w:ascii="Times New Roman" w:hAnsi="Times New Roman" w:cs="Times New Roman"/>
      <w:sz w:val="20"/>
    </w:rPr>
  </w:style>
  <w:style w:type="character" w:styleId="a9">
    <w:name w:val="line number"/>
    <w:basedOn w:val="a0"/>
    <w:uiPriority w:val="99"/>
    <w:semiHidden/>
    <w:unhideWhenUsed/>
    <w:rsid w:val="003A61C8"/>
  </w:style>
  <w:style w:type="paragraph" w:customStyle="1" w:styleId="EndNoteCategoryHeading">
    <w:name w:val="EndNote Category Heading"/>
    <w:basedOn w:val="a"/>
    <w:rsid w:val="00C44A6E"/>
    <w:pPr>
      <w:spacing w:before="120" w:after="120"/>
    </w:pPr>
  </w:style>
  <w:style w:type="paragraph" w:customStyle="1" w:styleId="HeadingLevel1">
    <w:name w:val="Heading Level 1"/>
    <w:rsid w:val="008C72F7"/>
    <w:pPr>
      <w:spacing w:line="480" w:lineRule="auto"/>
    </w:pPr>
    <w:rPr>
      <w:rFonts w:ascii="Times New Roman Bold" w:eastAsia="ヒラギノ角ゴ Pro W3" w:hAnsi="Times New Roman Bold" w:cs="Times New Roman"/>
      <w:color w:val="000000"/>
      <w:szCs w:val="20"/>
      <w:lang w:eastAsia="en-US"/>
    </w:rPr>
  </w:style>
  <w:style w:type="character" w:styleId="aa">
    <w:name w:val="Hyperlink"/>
    <w:basedOn w:val="a0"/>
    <w:uiPriority w:val="99"/>
    <w:unhideWhenUsed/>
    <w:rsid w:val="004D22BE"/>
    <w:rPr>
      <w:color w:val="0000FF" w:themeColor="hyperlink"/>
      <w:u w:val="single"/>
    </w:rPr>
  </w:style>
  <w:style w:type="paragraph" w:styleId="ab">
    <w:name w:val="footer"/>
    <w:basedOn w:val="a"/>
    <w:link w:val="Char0"/>
    <w:uiPriority w:val="99"/>
    <w:unhideWhenUsed/>
    <w:rsid w:val="00F361C7"/>
    <w:pPr>
      <w:tabs>
        <w:tab w:val="center" w:pos="4153"/>
        <w:tab w:val="right" w:pos="8306"/>
      </w:tabs>
    </w:pPr>
  </w:style>
  <w:style w:type="character" w:customStyle="1" w:styleId="Char0">
    <w:name w:val="바닥글 Char"/>
    <w:basedOn w:val="a0"/>
    <w:link w:val="ab"/>
    <w:uiPriority w:val="99"/>
    <w:rsid w:val="00F361C7"/>
  </w:style>
  <w:style w:type="character" w:styleId="ac">
    <w:name w:val="page number"/>
    <w:basedOn w:val="a0"/>
    <w:uiPriority w:val="99"/>
    <w:semiHidden/>
    <w:unhideWhenUsed/>
    <w:rsid w:val="00F361C7"/>
  </w:style>
  <w:style w:type="character" w:styleId="ad">
    <w:name w:val="annotation reference"/>
    <w:basedOn w:val="a0"/>
    <w:uiPriority w:val="99"/>
    <w:semiHidden/>
    <w:unhideWhenUsed/>
    <w:rsid w:val="00385B62"/>
    <w:rPr>
      <w:sz w:val="18"/>
      <w:szCs w:val="18"/>
    </w:rPr>
  </w:style>
  <w:style w:type="paragraph" w:styleId="ae">
    <w:name w:val="annotation text"/>
    <w:basedOn w:val="a"/>
    <w:link w:val="Char1"/>
    <w:uiPriority w:val="99"/>
    <w:semiHidden/>
    <w:unhideWhenUsed/>
    <w:rsid w:val="00385B62"/>
  </w:style>
  <w:style w:type="character" w:customStyle="1" w:styleId="Char1">
    <w:name w:val="메모 텍스트 Char"/>
    <w:basedOn w:val="a0"/>
    <w:link w:val="ae"/>
    <w:uiPriority w:val="99"/>
    <w:semiHidden/>
    <w:rsid w:val="00385B62"/>
  </w:style>
  <w:style w:type="paragraph" w:styleId="af">
    <w:name w:val="annotation subject"/>
    <w:basedOn w:val="ae"/>
    <w:next w:val="ae"/>
    <w:link w:val="Char2"/>
    <w:uiPriority w:val="99"/>
    <w:semiHidden/>
    <w:unhideWhenUsed/>
    <w:rsid w:val="00385B62"/>
    <w:rPr>
      <w:b/>
      <w:bCs/>
      <w:sz w:val="20"/>
      <w:szCs w:val="20"/>
    </w:rPr>
  </w:style>
  <w:style w:type="character" w:customStyle="1" w:styleId="Char2">
    <w:name w:val="메모 주제 Char"/>
    <w:basedOn w:val="Char1"/>
    <w:link w:val="af"/>
    <w:uiPriority w:val="99"/>
    <w:semiHidden/>
    <w:rsid w:val="00385B62"/>
    <w:rPr>
      <w:b/>
      <w:bCs/>
      <w:sz w:val="20"/>
      <w:szCs w:val="20"/>
    </w:rPr>
  </w:style>
  <w:style w:type="paragraph" w:styleId="af0">
    <w:name w:val="Revision"/>
    <w:hidden/>
    <w:uiPriority w:val="99"/>
    <w:semiHidden/>
    <w:rsid w:val="00C329E4"/>
  </w:style>
  <w:style w:type="paragraph" w:styleId="af1">
    <w:name w:val="header"/>
    <w:basedOn w:val="a"/>
    <w:link w:val="Char3"/>
    <w:uiPriority w:val="99"/>
    <w:unhideWhenUsed/>
    <w:rsid w:val="007B2193"/>
    <w:pPr>
      <w:tabs>
        <w:tab w:val="center" w:pos="4153"/>
        <w:tab w:val="right" w:pos="8306"/>
      </w:tabs>
    </w:pPr>
  </w:style>
  <w:style w:type="character" w:customStyle="1" w:styleId="Char3">
    <w:name w:val="머리글 Char"/>
    <w:basedOn w:val="a0"/>
    <w:link w:val="af1"/>
    <w:uiPriority w:val="99"/>
    <w:rsid w:val="007B2193"/>
  </w:style>
  <w:style w:type="character" w:styleId="af2">
    <w:name w:val="FollowedHyperlink"/>
    <w:basedOn w:val="a0"/>
    <w:uiPriority w:val="99"/>
    <w:semiHidden/>
    <w:unhideWhenUsed/>
    <w:rsid w:val="008409C6"/>
    <w:rPr>
      <w:color w:val="800080" w:themeColor="followedHyperlink"/>
      <w:u w:val="single"/>
    </w:rPr>
  </w:style>
  <w:style w:type="character" w:customStyle="1" w:styleId="1Char">
    <w:name w:val="제목 1 Char"/>
    <w:basedOn w:val="a0"/>
    <w:link w:val="1"/>
    <w:uiPriority w:val="9"/>
    <w:rsid w:val="008A32C3"/>
    <w:rPr>
      <w:rFonts w:asciiTheme="majorHAnsi" w:eastAsiaTheme="majorEastAsia" w:hAnsiTheme="majorHAnsi" w:cstheme="majorBidi"/>
      <w:b/>
      <w:bCs/>
      <w:color w:val="365F91" w:themeColor="accent1" w:themeShade="BF"/>
      <w:sz w:val="28"/>
      <w:szCs w:val="28"/>
      <w:lang w:eastAsia="en-US" w:bidi="en-US"/>
    </w:rPr>
  </w:style>
  <w:style w:type="paragraph" w:styleId="af3">
    <w:name w:val="endnote text"/>
    <w:basedOn w:val="a"/>
    <w:link w:val="Char4"/>
    <w:uiPriority w:val="99"/>
    <w:unhideWhenUsed/>
    <w:rsid w:val="00D110FC"/>
  </w:style>
  <w:style w:type="character" w:customStyle="1" w:styleId="Char4">
    <w:name w:val="미주 텍스트 Char"/>
    <w:basedOn w:val="a0"/>
    <w:link w:val="af3"/>
    <w:uiPriority w:val="99"/>
    <w:rsid w:val="00D110FC"/>
  </w:style>
  <w:style w:type="character" w:styleId="af4">
    <w:name w:val="endnote reference"/>
    <w:basedOn w:val="a0"/>
    <w:uiPriority w:val="99"/>
    <w:unhideWhenUsed/>
    <w:rsid w:val="00D110FC"/>
    <w:rPr>
      <w:vertAlign w:val="superscript"/>
    </w:rPr>
  </w:style>
  <w:style w:type="paragraph" w:customStyle="1" w:styleId="EndNoteCategoryTitle">
    <w:name w:val="EndNote Category Title"/>
    <w:basedOn w:val="a"/>
    <w:rsid w:val="001D6EF6"/>
    <w:pPr>
      <w:spacing w:before="120" w:after="120"/>
      <w:jc w:val="center"/>
    </w:pPr>
  </w:style>
  <w:style w:type="paragraph" w:customStyle="1" w:styleId="af5">
    <w:name w:val="바탕글"/>
    <w:rsid w:val="0021763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바탕" w:eastAsia="바탕"/>
      <w:color w:val="000000"/>
      <w:sz w:val="20"/>
      <w:shd w:val="clear" w:color="000000" w:fill="auto"/>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32C3"/>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7045"/>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A37045"/>
    <w:rPr>
      <w:rFonts w:ascii="AppleGothic" w:hAnsi="AppleGothic"/>
      <w:sz w:val="18"/>
      <w:szCs w:val="18"/>
    </w:rPr>
  </w:style>
  <w:style w:type="character" w:customStyle="1" w:styleId="BalloonTextChar">
    <w:name w:val="Balloon Text Char"/>
    <w:basedOn w:val="DefaultParagraphFont"/>
    <w:link w:val="BalloonText"/>
    <w:uiPriority w:val="99"/>
    <w:semiHidden/>
    <w:rsid w:val="00A37045"/>
    <w:rPr>
      <w:rFonts w:ascii="AppleGothic" w:hAnsi="AppleGothic"/>
      <w:sz w:val="18"/>
      <w:szCs w:val="18"/>
    </w:rPr>
  </w:style>
  <w:style w:type="table" w:styleId="TableGrid">
    <w:name w:val="Table Grid"/>
    <w:basedOn w:val="TableNormal"/>
    <w:uiPriority w:val="59"/>
    <w:rsid w:val="005829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7B794C"/>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C41D04"/>
    <w:rPr>
      <w:color w:val="808080"/>
    </w:rPr>
  </w:style>
  <w:style w:type="paragraph" w:styleId="ListParagraph">
    <w:name w:val="List Paragraph"/>
    <w:basedOn w:val="Normal"/>
    <w:uiPriority w:val="34"/>
    <w:qFormat/>
    <w:rsid w:val="00A0143E"/>
    <w:pPr>
      <w:ind w:left="720"/>
      <w:contextualSpacing/>
    </w:pPr>
  </w:style>
  <w:style w:type="paragraph" w:customStyle="1" w:styleId="EndNoteBibliographyTitle">
    <w:name w:val="EndNote Bibliography Title"/>
    <w:basedOn w:val="Normal"/>
    <w:rsid w:val="00A5005E"/>
    <w:pPr>
      <w:jc w:val="center"/>
    </w:pPr>
    <w:rPr>
      <w:rFonts w:ascii="Times New Roman" w:hAnsi="Times New Roman" w:cs="Times New Roman"/>
      <w:sz w:val="20"/>
    </w:rPr>
  </w:style>
  <w:style w:type="paragraph" w:customStyle="1" w:styleId="EndNoteBibliography">
    <w:name w:val="EndNote Bibliography"/>
    <w:basedOn w:val="Normal"/>
    <w:rsid w:val="00A5005E"/>
    <w:pPr>
      <w:spacing w:line="480" w:lineRule="auto"/>
    </w:pPr>
    <w:rPr>
      <w:rFonts w:ascii="Times New Roman" w:hAnsi="Times New Roman" w:cs="Times New Roman"/>
      <w:sz w:val="20"/>
    </w:rPr>
  </w:style>
  <w:style w:type="character" w:styleId="LineNumber">
    <w:name w:val="line number"/>
    <w:basedOn w:val="DefaultParagraphFont"/>
    <w:uiPriority w:val="99"/>
    <w:semiHidden/>
    <w:unhideWhenUsed/>
    <w:rsid w:val="003A61C8"/>
  </w:style>
  <w:style w:type="paragraph" w:customStyle="1" w:styleId="EndNoteCategoryHeading">
    <w:name w:val="EndNote Category Heading"/>
    <w:basedOn w:val="Normal"/>
    <w:rsid w:val="00C44A6E"/>
    <w:pPr>
      <w:spacing w:before="120" w:after="120"/>
    </w:pPr>
  </w:style>
  <w:style w:type="paragraph" w:customStyle="1" w:styleId="HeadingLevel1">
    <w:name w:val="Heading Level 1"/>
    <w:rsid w:val="008C72F7"/>
    <w:pPr>
      <w:spacing w:line="480" w:lineRule="auto"/>
    </w:pPr>
    <w:rPr>
      <w:rFonts w:ascii="Times New Roman Bold" w:eastAsia="ヒラギノ角ゴ Pro W3" w:hAnsi="Times New Roman Bold" w:cs="Times New Roman"/>
      <w:color w:val="000000"/>
      <w:szCs w:val="20"/>
      <w:lang w:eastAsia="en-US"/>
    </w:rPr>
  </w:style>
  <w:style w:type="character" w:styleId="Hyperlink">
    <w:name w:val="Hyperlink"/>
    <w:basedOn w:val="DefaultParagraphFont"/>
    <w:uiPriority w:val="99"/>
    <w:unhideWhenUsed/>
    <w:rsid w:val="004D22BE"/>
    <w:rPr>
      <w:color w:val="0000FF" w:themeColor="hyperlink"/>
      <w:u w:val="single"/>
    </w:rPr>
  </w:style>
  <w:style w:type="paragraph" w:styleId="Footer">
    <w:name w:val="footer"/>
    <w:basedOn w:val="Normal"/>
    <w:link w:val="FooterChar"/>
    <w:uiPriority w:val="99"/>
    <w:unhideWhenUsed/>
    <w:rsid w:val="00F361C7"/>
    <w:pPr>
      <w:tabs>
        <w:tab w:val="center" w:pos="4153"/>
        <w:tab w:val="right" w:pos="8306"/>
      </w:tabs>
    </w:pPr>
  </w:style>
  <w:style w:type="character" w:customStyle="1" w:styleId="FooterChar">
    <w:name w:val="Footer Char"/>
    <w:basedOn w:val="DefaultParagraphFont"/>
    <w:link w:val="Footer"/>
    <w:uiPriority w:val="99"/>
    <w:rsid w:val="00F361C7"/>
  </w:style>
  <w:style w:type="character" w:styleId="PageNumber">
    <w:name w:val="page number"/>
    <w:basedOn w:val="DefaultParagraphFont"/>
    <w:uiPriority w:val="99"/>
    <w:semiHidden/>
    <w:unhideWhenUsed/>
    <w:rsid w:val="00F361C7"/>
  </w:style>
  <w:style w:type="character" w:styleId="CommentReference">
    <w:name w:val="annotation reference"/>
    <w:basedOn w:val="DefaultParagraphFont"/>
    <w:uiPriority w:val="99"/>
    <w:semiHidden/>
    <w:unhideWhenUsed/>
    <w:rsid w:val="00385B62"/>
    <w:rPr>
      <w:sz w:val="18"/>
      <w:szCs w:val="18"/>
    </w:rPr>
  </w:style>
  <w:style w:type="paragraph" w:styleId="CommentText">
    <w:name w:val="annotation text"/>
    <w:basedOn w:val="Normal"/>
    <w:link w:val="CommentTextChar"/>
    <w:uiPriority w:val="99"/>
    <w:semiHidden/>
    <w:unhideWhenUsed/>
    <w:rsid w:val="00385B62"/>
  </w:style>
  <w:style w:type="character" w:customStyle="1" w:styleId="CommentTextChar">
    <w:name w:val="Comment Text Char"/>
    <w:basedOn w:val="DefaultParagraphFont"/>
    <w:link w:val="CommentText"/>
    <w:uiPriority w:val="99"/>
    <w:semiHidden/>
    <w:rsid w:val="00385B62"/>
  </w:style>
  <w:style w:type="paragraph" w:styleId="CommentSubject">
    <w:name w:val="annotation subject"/>
    <w:basedOn w:val="CommentText"/>
    <w:next w:val="CommentText"/>
    <w:link w:val="CommentSubjectChar"/>
    <w:uiPriority w:val="99"/>
    <w:semiHidden/>
    <w:unhideWhenUsed/>
    <w:rsid w:val="00385B62"/>
    <w:rPr>
      <w:b/>
      <w:bCs/>
      <w:sz w:val="20"/>
      <w:szCs w:val="20"/>
    </w:rPr>
  </w:style>
  <w:style w:type="character" w:customStyle="1" w:styleId="CommentSubjectChar">
    <w:name w:val="Comment Subject Char"/>
    <w:basedOn w:val="CommentTextChar"/>
    <w:link w:val="CommentSubject"/>
    <w:uiPriority w:val="99"/>
    <w:semiHidden/>
    <w:rsid w:val="00385B62"/>
    <w:rPr>
      <w:b/>
      <w:bCs/>
      <w:sz w:val="20"/>
      <w:szCs w:val="20"/>
    </w:rPr>
  </w:style>
  <w:style w:type="paragraph" w:styleId="Revision">
    <w:name w:val="Revision"/>
    <w:hidden/>
    <w:uiPriority w:val="99"/>
    <w:semiHidden/>
    <w:rsid w:val="00C329E4"/>
  </w:style>
  <w:style w:type="paragraph" w:styleId="Header">
    <w:name w:val="header"/>
    <w:basedOn w:val="Normal"/>
    <w:link w:val="HeaderChar"/>
    <w:uiPriority w:val="99"/>
    <w:unhideWhenUsed/>
    <w:rsid w:val="007B2193"/>
    <w:pPr>
      <w:tabs>
        <w:tab w:val="center" w:pos="4153"/>
        <w:tab w:val="right" w:pos="8306"/>
      </w:tabs>
    </w:pPr>
  </w:style>
  <w:style w:type="character" w:customStyle="1" w:styleId="HeaderChar">
    <w:name w:val="Header Char"/>
    <w:basedOn w:val="DefaultParagraphFont"/>
    <w:link w:val="Header"/>
    <w:uiPriority w:val="99"/>
    <w:rsid w:val="007B2193"/>
  </w:style>
  <w:style w:type="character" w:styleId="FollowedHyperlink">
    <w:name w:val="FollowedHyperlink"/>
    <w:basedOn w:val="DefaultParagraphFont"/>
    <w:uiPriority w:val="99"/>
    <w:semiHidden/>
    <w:unhideWhenUsed/>
    <w:rsid w:val="008409C6"/>
    <w:rPr>
      <w:color w:val="800080" w:themeColor="followedHyperlink"/>
      <w:u w:val="single"/>
    </w:rPr>
  </w:style>
  <w:style w:type="character" w:customStyle="1" w:styleId="Heading1Char">
    <w:name w:val="Heading 1 Char"/>
    <w:basedOn w:val="DefaultParagraphFont"/>
    <w:link w:val="Heading1"/>
    <w:uiPriority w:val="9"/>
    <w:rsid w:val="008A32C3"/>
    <w:rPr>
      <w:rFonts w:asciiTheme="majorHAnsi" w:eastAsiaTheme="majorEastAsia" w:hAnsiTheme="majorHAnsi" w:cstheme="majorBidi"/>
      <w:b/>
      <w:bCs/>
      <w:color w:val="365F91" w:themeColor="accent1" w:themeShade="BF"/>
      <w:sz w:val="28"/>
      <w:szCs w:val="28"/>
      <w:lang w:eastAsia="en-US" w:bidi="en-US"/>
    </w:rPr>
  </w:style>
  <w:style w:type="paragraph" w:styleId="EndnoteText">
    <w:name w:val="endnote text"/>
    <w:basedOn w:val="Normal"/>
    <w:link w:val="EndnoteTextChar"/>
    <w:uiPriority w:val="99"/>
    <w:unhideWhenUsed/>
    <w:rsid w:val="00D110FC"/>
  </w:style>
  <w:style w:type="character" w:customStyle="1" w:styleId="EndnoteTextChar">
    <w:name w:val="Endnote Text Char"/>
    <w:basedOn w:val="DefaultParagraphFont"/>
    <w:link w:val="EndnoteText"/>
    <w:uiPriority w:val="99"/>
    <w:rsid w:val="00D110FC"/>
  </w:style>
  <w:style w:type="character" w:styleId="EndnoteReference">
    <w:name w:val="endnote reference"/>
    <w:basedOn w:val="DefaultParagraphFont"/>
    <w:uiPriority w:val="99"/>
    <w:unhideWhenUsed/>
    <w:rsid w:val="00D110FC"/>
    <w:rPr>
      <w:vertAlign w:val="superscript"/>
    </w:rPr>
  </w:style>
  <w:style w:type="paragraph" w:customStyle="1" w:styleId="EndNoteCategoryTitle">
    <w:name w:val="EndNote Category Title"/>
    <w:basedOn w:val="Normal"/>
    <w:rsid w:val="001D6EF6"/>
    <w:pPr>
      <w:spacing w:before="120" w:after="120"/>
      <w:jc w:val="center"/>
    </w:pPr>
  </w:style>
  <w:style w:type="paragraph" w:customStyle="1" w:styleId="a">
    <w:name w:val="바탕글"/>
    <w:rsid w:val="0021763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바탕" w:eastAsia="바탕"/>
      <w:color w:val="000000"/>
      <w:sz w:val="20"/>
      <w:shd w:val="clear" w:color="000000" w:fill="auto"/>
      <w:lang w:eastAsia="ja-JP"/>
    </w:rPr>
  </w:style>
</w:styles>
</file>

<file path=word/webSettings.xml><?xml version="1.0" encoding="utf-8"?>
<w:webSettings xmlns:r="http://schemas.openxmlformats.org/officeDocument/2006/relationships" xmlns:w="http://schemas.openxmlformats.org/wordprocessingml/2006/main">
  <w:divs>
    <w:div w:id="2318802">
      <w:bodyDiv w:val="1"/>
      <w:marLeft w:val="0"/>
      <w:marRight w:val="0"/>
      <w:marTop w:val="0"/>
      <w:marBottom w:val="0"/>
      <w:divBdr>
        <w:top w:val="none" w:sz="0" w:space="0" w:color="auto"/>
        <w:left w:val="none" w:sz="0" w:space="0" w:color="auto"/>
        <w:bottom w:val="none" w:sz="0" w:space="0" w:color="auto"/>
        <w:right w:val="none" w:sz="0" w:space="0" w:color="auto"/>
      </w:divBdr>
    </w:div>
    <w:div w:id="90900341">
      <w:bodyDiv w:val="1"/>
      <w:marLeft w:val="0"/>
      <w:marRight w:val="0"/>
      <w:marTop w:val="0"/>
      <w:marBottom w:val="0"/>
      <w:divBdr>
        <w:top w:val="none" w:sz="0" w:space="0" w:color="auto"/>
        <w:left w:val="none" w:sz="0" w:space="0" w:color="auto"/>
        <w:bottom w:val="none" w:sz="0" w:space="0" w:color="auto"/>
        <w:right w:val="none" w:sz="0" w:space="0" w:color="auto"/>
      </w:divBdr>
    </w:div>
    <w:div w:id="96410167">
      <w:bodyDiv w:val="1"/>
      <w:marLeft w:val="0"/>
      <w:marRight w:val="0"/>
      <w:marTop w:val="0"/>
      <w:marBottom w:val="0"/>
      <w:divBdr>
        <w:top w:val="none" w:sz="0" w:space="0" w:color="auto"/>
        <w:left w:val="none" w:sz="0" w:space="0" w:color="auto"/>
        <w:bottom w:val="none" w:sz="0" w:space="0" w:color="auto"/>
        <w:right w:val="none" w:sz="0" w:space="0" w:color="auto"/>
      </w:divBdr>
    </w:div>
    <w:div w:id="128479007">
      <w:bodyDiv w:val="1"/>
      <w:marLeft w:val="0"/>
      <w:marRight w:val="0"/>
      <w:marTop w:val="0"/>
      <w:marBottom w:val="0"/>
      <w:divBdr>
        <w:top w:val="none" w:sz="0" w:space="0" w:color="auto"/>
        <w:left w:val="none" w:sz="0" w:space="0" w:color="auto"/>
        <w:bottom w:val="none" w:sz="0" w:space="0" w:color="auto"/>
        <w:right w:val="none" w:sz="0" w:space="0" w:color="auto"/>
      </w:divBdr>
      <w:divsChild>
        <w:div w:id="1942256138">
          <w:marLeft w:val="0"/>
          <w:marRight w:val="0"/>
          <w:marTop w:val="0"/>
          <w:marBottom w:val="0"/>
          <w:divBdr>
            <w:top w:val="none" w:sz="0" w:space="0" w:color="auto"/>
            <w:left w:val="none" w:sz="0" w:space="0" w:color="auto"/>
            <w:bottom w:val="none" w:sz="0" w:space="0" w:color="auto"/>
            <w:right w:val="none" w:sz="0" w:space="0" w:color="auto"/>
          </w:divBdr>
          <w:divsChild>
            <w:div w:id="2092384413">
              <w:marLeft w:val="0"/>
              <w:marRight w:val="0"/>
              <w:marTop w:val="0"/>
              <w:marBottom w:val="0"/>
              <w:divBdr>
                <w:top w:val="none" w:sz="0" w:space="0" w:color="auto"/>
                <w:left w:val="none" w:sz="0" w:space="0" w:color="auto"/>
                <w:bottom w:val="none" w:sz="0" w:space="0" w:color="auto"/>
                <w:right w:val="none" w:sz="0" w:space="0" w:color="auto"/>
              </w:divBdr>
              <w:divsChild>
                <w:div w:id="185218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3304">
      <w:bodyDiv w:val="1"/>
      <w:marLeft w:val="0"/>
      <w:marRight w:val="0"/>
      <w:marTop w:val="0"/>
      <w:marBottom w:val="0"/>
      <w:divBdr>
        <w:top w:val="none" w:sz="0" w:space="0" w:color="auto"/>
        <w:left w:val="none" w:sz="0" w:space="0" w:color="auto"/>
        <w:bottom w:val="none" w:sz="0" w:space="0" w:color="auto"/>
        <w:right w:val="none" w:sz="0" w:space="0" w:color="auto"/>
      </w:divBdr>
    </w:div>
    <w:div w:id="260450561">
      <w:bodyDiv w:val="1"/>
      <w:marLeft w:val="0"/>
      <w:marRight w:val="0"/>
      <w:marTop w:val="0"/>
      <w:marBottom w:val="0"/>
      <w:divBdr>
        <w:top w:val="none" w:sz="0" w:space="0" w:color="auto"/>
        <w:left w:val="none" w:sz="0" w:space="0" w:color="auto"/>
        <w:bottom w:val="none" w:sz="0" w:space="0" w:color="auto"/>
        <w:right w:val="none" w:sz="0" w:space="0" w:color="auto"/>
      </w:divBdr>
      <w:divsChild>
        <w:div w:id="26024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654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560889">
      <w:bodyDiv w:val="1"/>
      <w:marLeft w:val="0"/>
      <w:marRight w:val="0"/>
      <w:marTop w:val="0"/>
      <w:marBottom w:val="0"/>
      <w:divBdr>
        <w:top w:val="none" w:sz="0" w:space="0" w:color="auto"/>
        <w:left w:val="none" w:sz="0" w:space="0" w:color="auto"/>
        <w:bottom w:val="none" w:sz="0" w:space="0" w:color="auto"/>
        <w:right w:val="none" w:sz="0" w:space="0" w:color="auto"/>
      </w:divBdr>
    </w:div>
    <w:div w:id="283200776">
      <w:bodyDiv w:val="1"/>
      <w:marLeft w:val="0"/>
      <w:marRight w:val="0"/>
      <w:marTop w:val="0"/>
      <w:marBottom w:val="0"/>
      <w:divBdr>
        <w:top w:val="none" w:sz="0" w:space="0" w:color="auto"/>
        <w:left w:val="none" w:sz="0" w:space="0" w:color="auto"/>
        <w:bottom w:val="none" w:sz="0" w:space="0" w:color="auto"/>
        <w:right w:val="none" w:sz="0" w:space="0" w:color="auto"/>
      </w:divBdr>
    </w:div>
    <w:div w:id="340202415">
      <w:bodyDiv w:val="1"/>
      <w:marLeft w:val="0"/>
      <w:marRight w:val="0"/>
      <w:marTop w:val="0"/>
      <w:marBottom w:val="0"/>
      <w:divBdr>
        <w:top w:val="none" w:sz="0" w:space="0" w:color="auto"/>
        <w:left w:val="none" w:sz="0" w:space="0" w:color="auto"/>
        <w:bottom w:val="none" w:sz="0" w:space="0" w:color="auto"/>
        <w:right w:val="none" w:sz="0" w:space="0" w:color="auto"/>
      </w:divBdr>
    </w:div>
    <w:div w:id="522671972">
      <w:bodyDiv w:val="1"/>
      <w:marLeft w:val="0"/>
      <w:marRight w:val="0"/>
      <w:marTop w:val="0"/>
      <w:marBottom w:val="0"/>
      <w:divBdr>
        <w:top w:val="none" w:sz="0" w:space="0" w:color="auto"/>
        <w:left w:val="none" w:sz="0" w:space="0" w:color="auto"/>
        <w:bottom w:val="none" w:sz="0" w:space="0" w:color="auto"/>
        <w:right w:val="none" w:sz="0" w:space="0" w:color="auto"/>
      </w:divBdr>
      <w:divsChild>
        <w:div w:id="1938514057">
          <w:marLeft w:val="0"/>
          <w:marRight w:val="0"/>
          <w:marTop w:val="0"/>
          <w:marBottom w:val="0"/>
          <w:divBdr>
            <w:top w:val="none" w:sz="0" w:space="0" w:color="auto"/>
            <w:left w:val="none" w:sz="0" w:space="0" w:color="auto"/>
            <w:bottom w:val="none" w:sz="0" w:space="0" w:color="auto"/>
            <w:right w:val="none" w:sz="0" w:space="0" w:color="auto"/>
          </w:divBdr>
          <w:divsChild>
            <w:div w:id="1656060859">
              <w:marLeft w:val="0"/>
              <w:marRight w:val="0"/>
              <w:marTop w:val="0"/>
              <w:marBottom w:val="0"/>
              <w:divBdr>
                <w:top w:val="none" w:sz="0" w:space="0" w:color="auto"/>
                <w:left w:val="none" w:sz="0" w:space="0" w:color="auto"/>
                <w:bottom w:val="none" w:sz="0" w:space="0" w:color="auto"/>
                <w:right w:val="none" w:sz="0" w:space="0" w:color="auto"/>
              </w:divBdr>
              <w:divsChild>
                <w:div w:id="207782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604597">
      <w:bodyDiv w:val="1"/>
      <w:marLeft w:val="0"/>
      <w:marRight w:val="0"/>
      <w:marTop w:val="0"/>
      <w:marBottom w:val="0"/>
      <w:divBdr>
        <w:top w:val="none" w:sz="0" w:space="0" w:color="auto"/>
        <w:left w:val="none" w:sz="0" w:space="0" w:color="auto"/>
        <w:bottom w:val="none" w:sz="0" w:space="0" w:color="auto"/>
        <w:right w:val="none" w:sz="0" w:space="0" w:color="auto"/>
      </w:divBdr>
    </w:div>
    <w:div w:id="545216806">
      <w:bodyDiv w:val="1"/>
      <w:marLeft w:val="0"/>
      <w:marRight w:val="0"/>
      <w:marTop w:val="0"/>
      <w:marBottom w:val="0"/>
      <w:divBdr>
        <w:top w:val="none" w:sz="0" w:space="0" w:color="auto"/>
        <w:left w:val="none" w:sz="0" w:space="0" w:color="auto"/>
        <w:bottom w:val="none" w:sz="0" w:space="0" w:color="auto"/>
        <w:right w:val="none" w:sz="0" w:space="0" w:color="auto"/>
      </w:divBdr>
    </w:div>
    <w:div w:id="554508736">
      <w:bodyDiv w:val="1"/>
      <w:marLeft w:val="0"/>
      <w:marRight w:val="0"/>
      <w:marTop w:val="0"/>
      <w:marBottom w:val="0"/>
      <w:divBdr>
        <w:top w:val="none" w:sz="0" w:space="0" w:color="auto"/>
        <w:left w:val="none" w:sz="0" w:space="0" w:color="auto"/>
        <w:bottom w:val="none" w:sz="0" w:space="0" w:color="auto"/>
        <w:right w:val="none" w:sz="0" w:space="0" w:color="auto"/>
      </w:divBdr>
    </w:div>
    <w:div w:id="559026570">
      <w:bodyDiv w:val="1"/>
      <w:marLeft w:val="0"/>
      <w:marRight w:val="0"/>
      <w:marTop w:val="0"/>
      <w:marBottom w:val="0"/>
      <w:divBdr>
        <w:top w:val="none" w:sz="0" w:space="0" w:color="auto"/>
        <w:left w:val="none" w:sz="0" w:space="0" w:color="auto"/>
        <w:bottom w:val="none" w:sz="0" w:space="0" w:color="auto"/>
        <w:right w:val="none" w:sz="0" w:space="0" w:color="auto"/>
      </w:divBdr>
    </w:div>
    <w:div w:id="567765853">
      <w:bodyDiv w:val="1"/>
      <w:marLeft w:val="0"/>
      <w:marRight w:val="0"/>
      <w:marTop w:val="0"/>
      <w:marBottom w:val="0"/>
      <w:divBdr>
        <w:top w:val="none" w:sz="0" w:space="0" w:color="auto"/>
        <w:left w:val="none" w:sz="0" w:space="0" w:color="auto"/>
        <w:bottom w:val="none" w:sz="0" w:space="0" w:color="auto"/>
        <w:right w:val="none" w:sz="0" w:space="0" w:color="auto"/>
      </w:divBdr>
    </w:div>
    <w:div w:id="576549636">
      <w:bodyDiv w:val="1"/>
      <w:marLeft w:val="0"/>
      <w:marRight w:val="0"/>
      <w:marTop w:val="0"/>
      <w:marBottom w:val="0"/>
      <w:divBdr>
        <w:top w:val="none" w:sz="0" w:space="0" w:color="auto"/>
        <w:left w:val="none" w:sz="0" w:space="0" w:color="auto"/>
        <w:bottom w:val="none" w:sz="0" w:space="0" w:color="auto"/>
        <w:right w:val="none" w:sz="0" w:space="0" w:color="auto"/>
      </w:divBdr>
    </w:div>
    <w:div w:id="591814202">
      <w:bodyDiv w:val="1"/>
      <w:marLeft w:val="0"/>
      <w:marRight w:val="0"/>
      <w:marTop w:val="0"/>
      <w:marBottom w:val="0"/>
      <w:divBdr>
        <w:top w:val="none" w:sz="0" w:space="0" w:color="auto"/>
        <w:left w:val="none" w:sz="0" w:space="0" w:color="auto"/>
        <w:bottom w:val="none" w:sz="0" w:space="0" w:color="auto"/>
        <w:right w:val="none" w:sz="0" w:space="0" w:color="auto"/>
      </w:divBdr>
    </w:div>
    <w:div w:id="641733422">
      <w:bodyDiv w:val="1"/>
      <w:marLeft w:val="0"/>
      <w:marRight w:val="0"/>
      <w:marTop w:val="0"/>
      <w:marBottom w:val="0"/>
      <w:divBdr>
        <w:top w:val="none" w:sz="0" w:space="0" w:color="auto"/>
        <w:left w:val="none" w:sz="0" w:space="0" w:color="auto"/>
        <w:bottom w:val="none" w:sz="0" w:space="0" w:color="auto"/>
        <w:right w:val="none" w:sz="0" w:space="0" w:color="auto"/>
      </w:divBdr>
    </w:div>
    <w:div w:id="649822154">
      <w:bodyDiv w:val="1"/>
      <w:marLeft w:val="0"/>
      <w:marRight w:val="0"/>
      <w:marTop w:val="0"/>
      <w:marBottom w:val="0"/>
      <w:divBdr>
        <w:top w:val="none" w:sz="0" w:space="0" w:color="auto"/>
        <w:left w:val="none" w:sz="0" w:space="0" w:color="auto"/>
        <w:bottom w:val="none" w:sz="0" w:space="0" w:color="auto"/>
        <w:right w:val="none" w:sz="0" w:space="0" w:color="auto"/>
      </w:divBdr>
      <w:divsChild>
        <w:div w:id="779300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9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13850">
      <w:bodyDiv w:val="1"/>
      <w:marLeft w:val="0"/>
      <w:marRight w:val="0"/>
      <w:marTop w:val="0"/>
      <w:marBottom w:val="0"/>
      <w:divBdr>
        <w:top w:val="none" w:sz="0" w:space="0" w:color="auto"/>
        <w:left w:val="none" w:sz="0" w:space="0" w:color="auto"/>
        <w:bottom w:val="none" w:sz="0" w:space="0" w:color="auto"/>
        <w:right w:val="none" w:sz="0" w:space="0" w:color="auto"/>
      </w:divBdr>
    </w:div>
    <w:div w:id="777867265">
      <w:bodyDiv w:val="1"/>
      <w:marLeft w:val="0"/>
      <w:marRight w:val="0"/>
      <w:marTop w:val="0"/>
      <w:marBottom w:val="0"/>
      <w:divBdr>
        <w:top w:val="none" w:sz="0" w:space="0" w:color="auto"/>
        <w:left w:val="none" w:sz="0" w:space="0" w:color="auto"/>
        <w:bottom w:val="none" w:sz="0" w:space="0" w:color="auto"/>
        <w:right w:val="none" w:sz="0" w:space="0" w:color="auto"/>
      </w:divBdr>
    </w:div>
    <w:div w:id="846092760">
      <w:bodyDiv w:val="1"/>
      <w:marLeft w:val="0"/>
      <w:marRight w:val="0"/>
      <w:marTop w:val="0"/>
      <w:marBottom w:val="0"/>
      <w:divBdr>
        <w:top w:val="none" w:sz="0" w:space="0" w:color="auto"/>
        <w:left w:val="none" w:sz="0" w:space="0" w:color="auto"/>
        <w:bottom w:val="none" w:sz="0" w:space="0" w:color="auto"/>
        <w:right w:val="none" w:sz="0" w:space="0" w:color="auto"/>
      </w:divBdr>
      <w:divsChild>
        <w:div w:id="593173791">
          <w:marLeft w:val="0"/>
          <w:marRight w:val="0"/>
          <w:marTop w:val="0"/>
          <w:marBottom w:val="0"/>
          <w:divBdr>
            <w:top w:val="none" w:sz="0" w:space="0" w:color="auto"/>
            <w:left w:val="none" w:sz="0" w:space="0" w:color="auto"/>
            <w:bottom w:val="none" w:sz="0" w:space="0" w:color="auto"/>
            <w:right w:val="none" w:sz="0" w:space="0" w:color="auto"/>
          </w:divBdr>
          <w:divsChild>
            <w:div w:id="732967146">
              <w:marLeft w:val="0"/>
              <w:marRight w:val="0"/>
              <w:marTop w:val="0"/>
              <w:marBottom w:val="0"/>
              <w:divBdr>
                <w:top w:val="none" w:sz="0" w:space="0" w:color="auto"/>
                <w:left w:val="none" w:sz="0" w:space="0" w:color="auto"/>
                <w:bottom w:val="none" w:sz="0" w:space="0" w:color="auto"/>
                <w:right w:val="none" w:sz="0" w:space="0" w:color="auto"/>
              </w:divBdr>
              <w:divsChild>
                <w:div w:id="143158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956232">
      <w:bodyDiv w:val="1"/>
      <w:marLeft w:val="0"/>
      <w:marRight w:val="0"/>
      <w:marTop w:val="0"/>
      <w:marBottom w:val="0"/>
      <w:divBdr>
        <w:top w:val="none" w:sz="0" w:space="0" w:color="auto"/>
        <w:left w:val="none" w:sz="0" w:space="0" w:color="auto"/>
        <w:bottom w:val="none" w:sz="0" w:space="0" w:color="auto"/>
        <w:right w:val="none" w:sz="0" w:space="0" w:color="auto"/>
      </w:divBdr>
    </w:div>
    <w:div w:id="865093939">
      <w:bodyDiv w:val="1"/>
      <w:marLeft w:val="0"/>
      <w:marRight w:val="0"/>
      <w:marTop w:val="0"/>
      <w:marBottom w:val="0"/>
      <w:divBdr>
        <w:top w:val="none" w:sz="0" w:space="0" w:color="auto"/>
        <w:left w:val="none" w:sz="0" w:space="0" w:color="auto"/>
        <w:bottom w:val="none" w:sz="0" w:space="0" w:color="auto"/>
        <w:right w:val="none" w:sz="0" w:space="0" w:color="auto"/>
      </w:divBdr>
    </w:div>
    <w:div w:id="908923122">
      <w:bodyDiv w:val="1"/>
      <w:marLeft w:val="0"/>
      <w:marRight w:val="0"/>
      <w:marTop w:val="0"/>
      <w:marBottom w:val="0"/>
      <w:divBdr>
        <w:top w:val="none" w:sz="0" w:space="0" w:color="auto"/>
        <w:left w:val="none" w:sz="0" w:space="0" w:color="auto"/>
        <w:bottom w:val="none" w:sz="0" w:space="0" w:color="auto"/>
        <w:right w:val="none" w:sz="0" w:space="0" w:color="auto"/>
      </w:divBdr>
    </w:div>
    <w:div w:id="964123102">
      <w:bodyDiv w:val="1"/>
      <w:marLeft w:val="0"/>
      <w:marRight w:val="0"/>
      <w:marTop w:val="0"/>
      <w:marBottom w:val="0"/>
      <w:divBdr>
        <w:top w:val="none" w:sz="0" w:space="0" w:color="auto"/>
        <w:left w:val="none" w:sz="0" w:space="0" w:color="auto"/>
        <w:bottom w:val="none" w:sz="0" w:space="0" w:color="auto"/>
        <w:right w:val="none" w:sz="0" w:space="0" w:color="auto"/>
      </w:divBdr>
    </w:div>
    <w:div w:id="976375409">
      <w:bodyDiv w:val="1"/>
      <w:marLeft w:val="0"/>
      <w:marRight w:val="0"/>
      <w:marTop w:val="0"/>
      <w:marBottom w:val="0"/>
      <w:divBdr>
        <w:top w:val="none" w:sz="0" w:space="0" w:color="auto"/>
        <w:left w:val="none" w:sz="0" w:space="0" w:color="auto"/>
        <w:bottom w:val="none" w:sz="0" w:space="0" w:color="auto"/>
        <w:right w:val="none" w:sz="0" w:space="0" w:color="auto"/>
      </w:divBdr>
    </w:div>
    <w:div w:id="978148303">
      <w:bodyDiv w:val="1"/>
      <w:marLeft w:val="0"/>
      <w:marRight w:val="0"/>
      <w:marTop w:val="0"/>
      <w:marBottom w:val="0"/>
      <w:divBdr>
        <w:top w:val="none" w:sz="0" w:space="0" w:color="auto"/>
        <w:left w:val="none" w:sz="0" w:space="0" w:color="auto"/>
        <w:bottom w:val="none" w:sz="0" w:space="0" w:color="auto"/>
        <w:right w:val="none" w:sz="0" w:space="0" w:color="auto"/>
      </w:divBdr>
    </w:div>
    <w:div w:id="1040590293">
      <w:bodyDiv w:val="1"/>
      <w:marLeft w:val="0"/>
      <w:marRight w:val="0"/>
      <w:marTop w:val="0"/>
      <w:marBottom w:val="0"/>
      <w:divBdr>
        <w:top w:val="none" w:sz="0" w:space="0" w:color="auto"/>
        <w:left w:val="none" w:sz="0" w:space="0" w:color="auto"/>
        <w:bottom w:val="none" w:sz="0" w:space="0" w:color="auto"/>
        <w:right w:val="none" w:sz="0" w:space="0" w:color="auto"/>
      </w:divBdr>
    </w:div>
    <w:div w:id="1119295762">
      <w:bodyDiv w:val="1"/>
      <w:marLeft w:val="0"/>
      <w:marRight w:val="0"/>
      <w:marTop w:val="0"/>
      <w:marBottom w:val="0"/>
      <w:divBdr>
        <w:top w:val="none" w:sz="0" w:space="0" w:color="auto"/>
        <w:left w:val="none" w:sz="0" w:space="0" w:color="auto"/>
        <w:bottom w:val="none" w:sz="0" w:space="0" w:color="auto"/>
        <w:right w:val="none" w:sz="0" w:space="0" w:color="auto"/>
      </w:divBdr>
    </w:div>
    <w:div w:id="1152870586">
      <w:bodyDiv w:val="1"/>
      <w:marLeft w:val="0"/>
      <w:marRight w:val="0"/>
      <w:marTop w:val="0"/>
      <w:marBottom w:val="0"/>
      <w:divBdr>
        <w:top w:val="none" w:sz="0" w:space="0" w:color="auto"/>
        <w:left w:val="none" w:sz="0" w:space="0" w:color="auto"/>
        <w:bottom w:val="none" w:sz="0" w:space="0" w:color="auto"/>
        <w:right w:val="none" w:sz="0" w:space="0" w:color="auto"/>
      </w:divBdr>
    </w:div>
    <w:div w:id="1183670338">
      <w:bodyDiv w:val="1"/>
      <w:marLeft w:val="0"/>
      <w:marRight w:val="0"/>
      <w:marTop w:val="0"/>
      <w:marBottom w:val="0"/>
      <w:divBdr>
        <w:top w:val="none" w:sz="0" w:space="0" w:color="auto"/>
        <w:left w:val="none" w:sz="0" w:space="0" w:color="auto"/>
        <w:bottom w:val="none" w:sz="0" w:space="0" w:color="auto"/>
        <w:right w:val="none" w:sz="0" w:space="0" w:color="auto"/>
      </w:divBdr>
    </w:div>
    <w:div w:id="1201432215">
      <w:bodyDiv w:val="1"/>
      <w:marLeft w:val="0"/>
      <w:marRight w:val="0"/>
      <w:marTop w:val="0"/>
      <w:marBottom w:val="0"/>
      <w:divBdr>
        <w:top w:val="none" w:sz="0" w:space="0" w:color="auto"/>
        <w:left w:val="none" w:sz="0" w:space="0" w:color="auto"/>
        <w:bottom w:val="none" w:sz="0" w:space="0" w:color="auto"/>
        <w:right w:val="none" w:sz="0" w:space="0" w:color="auto"/>
      </w:divBdr>
    </w:div>
    <w:div w:id="1235119534">
      <w:bodyDiv w:val="1"/>
      <w:marLeft w:val="0"/>
      <w:marRight w:val="0"/>
      <w:marTop w:val="0"/>
      <w:marBottom w:val="0"/>
      <w:divBdr>
        <w:top w:val="none" w:sz="0" w:space="0" w:color="auto"/>
        <w:left w:val="none" w:sz="0" w:space="0" w:color="auto"/>
        <w:bottom w:val="none" w:sz="0" w:space="0" w:color="auto"/>
        <w:right w:val="none" w:sz="0" w:space="0" w:color="auto"/>
      </w:divBdr>
    </w:div>
    <w:div w:id="1239317520">
      <w:bodyDiv w:val="1"/>
      <w:marLeft w:val="0"/>
      <w:marRight w:val="0"/>
      <w:marTop w:val="0"/>
      <w:marBottom w:val="0"/>
      <w:divBdr>
        <w:top w:val="none" w:sz="0" w:space="0" w:color="auto"/>
        <w:left w:val="none" w:sz="0" w:space="0" w:color="auto"/>
        <w:bottom w:val="none" w:sz="0" w:space="0" w:color="auto"/>
        <w:right w:val="none" w:sz="0" w:space="0" w:color="auto"/>
      </w:divBdr>
    </w:div>
    <w:div w:id="1263143759">
      <w:bodyDiv w:val="1"/>
      <w:marLeft w:val="0"/>
      <w:marRight w:val="0"/>
      <w:marTop w:val="0"/>
      <w:marBottom w:val="0"/>
      <w:divBdr>
        <w:top w:val="none" w:sz="0" w:space="0" w:color="auto"/>
        <w:left w:val="none" w:sz="0" w:space="0" w:color="auto"/>
        <w:bottom w:val="none" w:sz="0" w:space="0" w:color="auto"/>
        <w:right w:val="none" w:sz="0" w:space="0" w:color="auto"/>
      </w:divBdr>
    </w:div>
    <w:div w:id="1267345185">
      <w:bodyDiv w:val="1"/>
      <w:marLeft w:val="0"/>
      <w:marRight w:val="0"/>
      <w:marTop w:val="0"/>
      <w:marBottom w:val="0"/>
      <w:divBdr>
        <w:top w:val="none" w:sz="0" w:space="0" w:color="auto"/>
        <w:left w:val="none" w:sz="0" w:space="0" w:color="auto"/>
        <w:bottom w:val="none" w:sz="0" w:space="0" w:color="auto"/>
        <w:right w:val="none" w:sz="0" w:space="0" w:color="auto"/>
      </w:divBdr>
    </w:div>
    <w:div w:id="1281691221">
      <w:bodyDiv w:val="1"/>
      <w:marLeft w:val="0"/>
      <w:marRight w:val="0"/>
      <w:marTop w:val="0"/>
      <w:marBottom w:val="0"/>
      <w:divBdr>
        <w:top w:val="none" w:sz="0" w:space="0" w:color="auto"/>
        <w:left w:val="none" w:sz="0" w:space="0" w:color="auto"/>
        <w:bottom w:val="none" w:sz="0" w:space="0" w:color="auto"/>
        <w:right w:val="none" w:sz="0" w:space="0" w:color="auto"/>
      </w:divBdr>
    </w:div>
    <w:div w:id="1296177546">
      <w:bodyDiv w:val="1"/>
      <w:marLeft w:val="0"/>
      <w:marRight w:val="0"/>
      <w:marTop w:val="0"/>
      <w:marBottom w:val="0"/>
      <w:divBdr>
        <w:top w:val="none" w:sz="0" w:space="0" w:color="auto"/>
        <w:left w:val="none" w:sz="0" w:space="0" w:color="auto"/>
        <w:bottom w:val="none" w:sz="0" w:space="0" w:color="auto"/>
        <w:right w:val="none" w:sz="0" w:space="0" w:color="auto"/>
      </w:divBdr>
    </w:div>
    <w:div w:id="1331716815">
      <w:bodyDiv w:val="1"/>
      <w:marLeft w:val="0"/>
      <w:marRight w:val="0"/>
      <w:marTop w:val="0"/>
      <w:marBottom w:val="0"/>
      <w:divBdr>
        <w:top w:val="none" w:sz="0" w:space="0" w:color="auto"/>
        <w:left w:val="none" w:sz="0" w:space="0" w:color="auto"/>
        <w:bottom w:val="none" w:sz="0" w:space="0" w:color="auto"/>
        <w:right w:val="none" w:sz="0" w:space="0" w:color="auto"/>
      </w:divBdr>
    </w:div>
    <w:div w:id="1352876266">
      <w:bodyDiv w:val="1"/>
      <w:marLeft w:val="0"/>
      <w:marRight w:val="0"/>
      <w:marTop w:val="0"/>
      <w:marBottom w:val="0"/>
      <w:divBdr>
        <w:top w:val="none" w:sz="0" w:space="0" w:color="auto"/>
        <w:left w:val="none" w:sz="0" w:space="0" w:color="auto"/>
        <w:bottom w:val="none" w:sz="0" w:space="0" w:color="auto"/>
        <w:right w:val="none" w:sz="0" w:space="0" w:color="auto"/>
      </w:divBdr>
    </w:div>
    <w:div w:id="1354920474">
      <w:bodyDiv w:val="1"/>
      <w:marLeft w:val="0"/>
      <w:marRight w:val="0"/>
      <w:marTop w:val="0"/>
      <w:marBottom w:val="0"/>
      <w:divBdr>
        <w:top w:val="none" w:sz="0" w:space="0" w:color="auto"/>
        <w:left w:val="none" w:sz="0" w:space="0" w:color="auto"/>
        <w:bottom w:val="none" w:sz="0" w:space="0" w:color="auto"/>
        <w:right w:val="none" w:sz="0" w:space="0" w:color="auto"/>
      </w:divBdr>
    </w:div>
    <w:div w:id="1366904789">
      <w:bodyDiv w:val="1"/>
      <w:marLeft w:val="0"/>
      <w:marRight w:val="0"/>
      <w:marTop w:val="0"/>
      <w:marBottom w:val="0"/>
      <w:divBdr>
        <w:top w:val="none" w:sz="0" w:space="0" w:color="auto"/>
        <w:left w:val="none" w:sz="0" w:space="0" w:color="auto"/>
        <w:bottom w:val="none" w:sz="0" w:space="0" w:color="auto"/>
        <w:right w:val="none" w:sz="0" w:space="0" w:color="auto"/>
      </w:divBdr>
    </w:div>
    <w:div w:id="1389189949">
      <w:bodyDiv w:val="1"/>
      <w:marLeft w:val="0"/>
      <w:marRight w:val="0"/>
      <w:marTop w:val="0"/>
      <w:marBottom w:val="0"/>
      <w:divBdr>
        <w:top w:val="none" w:sz="0" w:space="0" w:color="auto"/>
        <w:left w:val="none" w:sz="0" w:space="0" w:color="auto"/>
        <w:bottom w:val="none" w:sz="0" w:space="0" w:color="auto"/>
        <w:right w:val="none" w:sz="0" w:space="0" w:color="auto"/>
      </w:divBdr>
    </w:div>
    <w:div w:id="1427729745">
      <w:bodyDiv w:val="1"/>
      <w:marLeft w:val="0"/>
      <w:marRight w:val="0"/>
      <w:marTop w:val="0"/>
      <w:marBottom w:val="0"/>
      <w:divBdr>
        <w:top w:val="none" w:sz="0" w:space="0" w:color="auto"/>
        <w:left w:val="none" w:sz="0" w:space="0" w:color="auto"/>
        <w:bottom w:val="none" w:sz="0" w:space="0" w:color="auto"/>
        <w:right w:val="none" w:sz="0" w:space="0" w:color="auto"/>
      </w:divBdr>
    </w:div>
    <w:div w:id="1457525681">
      <w:bodyDiv w:val="1"/>
      <w:marLeft w:val="0"/>
      <w:marRight w:val="0"/>
      <w:marTop w:val="0"/>
      <w:marBottom w:val="0"/>
      <w:divBdr>
        <w:top w:val="none" w:sz="0" w:space="0" w:color="auto"/>
        <w:left w:val="none" w:sz="0" w:space="0" w:color="auto"/>
        <w:bottom w:val="none" w:sz="0" w:space="0" w:color="auto"/>
        <w:right w:val="none" w:sz="0" w:space="0" w:color="auto"/>
      </w:divBdr>
    </w:div>
    <w:div w:id="1472937916">
      <w:bodyDiv w:val="1"/>
      <w:marLeft w:val="0"/>
      <w:marRight w:val="0"/>
      <w:marTop w:val="0"/>
      <w:marBottom w:val="0"/>
      <w:divBdr>
        <w:top w:val="none" w:sz="0" w:space="0" w:color="auto"/>
        <w:left w:val="none" w:sz="0" w:space="0" w:color="auto"/>
        <w:bottom w:val="none" w:sz="0" w:space="0" w:color="auto"/>
        <w:right w:val="none" w:sz="0" w:space="0" w:color="auto"/>
      </w:divBdr>
    </w:div>
    <w:div w:id="1483497424">
      <w:bodyDiv w:val="1"/>
      <w:marLeft w:val="0"/>
      <w:marRight w:val="0"/>
      <w:marTop w:val="0"/>
      <w:marBottom w:val="0"/>
      <w:divBdr>
        <w:top w:val="none" w:sz="0" w:space="0" w:color="auto"/>
        <w:left w:val="none" w:sz="0" w:space="0" w:color="auto"/>
        <w:bottom w:val="none" w:sz="0" w:space="0" w:color="auto"/>
        <w:right w:val="none" w:sz="0" w:space="0" w:color="auto"/>
      </w:divBdr>
    </w:div>
    <w:div w:id="1495536381">
      <w:bodyDiv w:val="1"/>
      <w:marLeft w:val="0"/>
      <w:marRight w:val="0"/>
      <w:marTop w:val="0"/>
      <w:marBottom w:val="0"/>
      <w:divBdr>
        <w:top w:val="none" w:sz="0" w:space="0" w:color="auto"/>
        <w:left w:val="none" w:sz="0" w:space="0" w:color="auto"/>
        <w:bottom w:val="none" w:sz="0" w:space="0" w:color="auto"/>
        <w:right w:val="none" w:sz="0" w:space="0" w:color="auto"/>
      </w:divBdr>
    </w:div>
    <w:div w:id="1501430186">
      <w:bodyDiv w:val="1"/>
      <w:marLeft w:val="0"/>
      <w:marRight w:val="0"/>
      <w:marTop w:val="0"/>
      <w:marBottom w:val="0"/>
      <w:divBdr>
        <w:top w:val="none" w:sz="0" w:space="0" w:color="auto"/>
        <w:left w:val="none" w:sz="0" w:space="0" w:color="auto"/>
        <w:bottom w:val="none" w:sz="0" w:space="0" w:color="auto"/>
        <w:right w:val="none" w:sz="0" w:space="0" w:color="auto"/>
      </w:divBdr>
    </w:div>
    <w:div w:id="1512909722">
      <w:bodyDiv w:val="1"/>
      <w:marLeft w:val="0"/>
      <w:marRight w:val="0"/>
      <w:marTop w:val="0"/>
      <w:marBottom w:val="0"/>
      <w:divBdr>
        <w:top w:val="none" w:sz="0" w:space="0" w:color="auto"/>
        <w:left w:val="none" w:sz="0" w:space="0" w:color="auto"/>
        <w:bottom w:val="none" w:sz="0" w:space="0" w:color="auto"/>
        <w:right w:val="none" w:sz="0" w:space="0" w:color="auto"/>
      </w:divBdr>
    </w:div>
    <w:div w:id="1539774998">
      <w:bodyDiv w:val="1"/>
      <w:marLeft w:val="0"/>
      <w:marRight w:val="0"/>
      <w:marTop w:val="0"/>
      <w:marBottom w:val="0"/>
      <w:divBdr>
        <w:top w:val="none" w:sz="0" w:space="0" w:color="auto"/>
        <w:left w:val="none" w:sz="0" w:space="0" w:color="auto"/>
        <w:bottom w:val="none" w:sz="0" w:space="0" w:color="auto"/>
        <w:right w:val="none" w:sz="0" w:space="0" w:color="auto"/>
      </w:divBdr>
    </w:div>
    <w:div w:id="1577282686">
      <w:bodyDiv w:val="1"/>
      <w:marLeft w:val="0"/>
      <w:marRight w:val="0"/>
      <w:marTop w:val="0"/>
      <w:marBottom w:val="0"/>
      <w:divBdr>
        <w:top w:val="none" w:sz="0" w:space="0" w:color="auto"/>
        <w:left w:val="none" w:sz="0" w:space="0" w:color="auto"/>
        <w:bottom w:val="none" w:sz="0" w:space="0" w:color="auto"/>
        <w:right w:val="none" w:sz="0" w:space="0" w:color="auto"/>
      </w:divBdr>
    </w:div>
    <w:div w:id="1585186466">
      <w:bodyDiv w:val="1"/>
      <w:marLeft w:val="0"/>
      <w:marRight w:val="0"/>
      <w:marTop w:val="0"/>
      <w:marBottom w:val="0"/>
      <w:divBdr>
        <w:top w:val="none" w:sz="0" w:space="0" w:color="auto"/>
        <w:left w:val="none" w:sz="0" w:space="0" w:color="auto"/>
        <w:bottom w:val="none" w:sz="0" w:space="0" w:color="auto"/>
        <w:right w:val="none" w:sz="0" w:space="0" w:color="auto"/>
      </w:divBdr>
    </w:div>
    <w:div w:id="1590308321">
      <w:bodyDiv w:val="1"/>
      <w:marLeft w:val="0"/>
      <w:marRight w:val="0"/>
      <w:marTop w:val="0"/>
      <w:marBottom w:val="0"/>
      <w:divBdr>
        <w:top w:val="none" w:sz="0" w:space="0" w:color="auto"/>
        <w:left w:val="none" w:sz="0" w:space="0" w:color="auto"/>
        <w:bottom w:val="none" w:sz="0" w:space="0" w:color="auto"/>
        <w:right w:val="none" w:sz="0" w:space="0" w:color="auto"/>
      </w:divBdr>
    </w:div>
    <w:div w:id="1606763633">
      <w:bodyDiv w:val="1"/>
      <w:marLeft w:val="0"/>
      <w:marRight w:val="0"/>
      <w:marTop w:val="0"/>
      <w:marBottom w:val="0"/>
      <w:divBdr>
        <w:top w:val="none" w:sz="0" w:space="0" w:color="auto"/>
        <w:left w:val="none" w:sz="0" w:space="0" w:color="auto"/>
        <w:bottom w:val="none" w:sz="0" w:space="0" w:color="auto"/>
        <w:right w:val="none" w:sz="0" w:space="0" w:color="auto"/>
      </w:divBdr>
    </w:div>
    <w:div w:id="1628511070">
      <w:bodyDiv w:val="1"/>
      <w:marLeft w:val="0"/>
      <w:marRight w:val="0"/>
      <w:marTop w:val="0"/>
      <w:marBottom w:val="0"/>
      <w:divBdr>
        <w:top w:val="none" w:sz="0" w:space="0" w:color="auto"/>
        <w:left w:val="none" w:sz="0" w:space="0" w:color="auto"/>
        <w:bottom w:val="none" w:sz="0" w:space="0" w:color="auto"/>
        <w:right w:val="none" w:sz="0" w:space="0" w:color="auto"/>
      </w:divBdr>
    </w:div>
    <w:div w:id="1650790441">
      <w:bodyDiv w:val="1"/>
      <w:marLeft w:val="0"/>
      <w:marRight w:val="0"/>
      <w:marTop w:val="0"/>
      <w:marBottom w:val="0"/>
      <w:divBdr>
        <w:top w:val="none" w:sz="0" w:space="0" w:color="auto"/>
        <w:left w:val="none" w:sz="0" w:space="0" w:color="auto"/>
        <w:bottom w:val="none" w:sz="0" w:space="0" w:color="auto"/>
        <w:right w:val="none" w:sz="0" w:space="0" w:color="auto"/>
      </w:divBdr>
    </w:div>
    <w:div w:id="1668173341">
      <w:bodyDiv w:val="1"/>
      <w:marLeft w:val="0"/>
      <w:marRight w:val="0"/>
      <w:marTop w:val="0"/>
      <w:marBottom w:val="0"/>
      <w:divBdr>
        <w:top w:val="none" w:sz="0" w:space="0" w:color="auto"/>
        <w:left w:val="none" w:sz="0" w:space="0" w:color="auto"/>
        <w:bottom w:val="none" w:sz="0" w:space="0" w:color="auto"/>
        <w:right w:val="none" w:sz="0" w:space="0" w:color="auto"/>
      </w:divBdr>
    </w:div>
    <w:div w:id="1683433186">
      <w:bodyDiv w:val="1"/>
      <w:marLeft w:val="0"/>
      <w:marRight w:val="0"/>
      <w:marTop w:val="0"/>
      <w:marBottom w:val="0"/>
      <w:divBdr>
        <w:top w:val="none" w:sz="0" w:space="0" w:color="auto"/>
        <w:left w:val="none" w:sz="0" w:space="0" w:color="auto"/>
        <w:bottom w:val="none" w:sz="0" w:space="0" w:color="auto"/>
        <w:right w:val="none" w:sz="0" w:space="0" w:color="auto"/>
      </w:divBdr>
    </w:div>
    <w:div w:id="1695229765">
      <w:bodyDiv w:val="1"/>
      <w:marLeft w:val="0"/>
      <w:marRight w:val="0"/>
      <w:marTop w:val="0"/>
      <w:marBottom w:val="0"/>
      <w:divBdr>
        <w:top w:val="none" w:sz="0" w:space="0" w:color="auto"/>
        <w:left w:val="none" w:sz="0" w:space="0" w:color="auto"/>
        <w:bottom w:val="none" w:sz="0" w:space="0" w:color="auto"/>
        <w:right w:val="none" w:sz="0" w:space="0" w:color="auto"/>
      </w:divBdr>
    </w:div>
    <w:div w:id="1696538781">
      <w:bodyDiv w:val="1"/>
      <w:marLeft w:val="0"/>
      <w:marRight w:val="0"/>
      <w:marTop w:val="0"/>
      <w:marBottom w:val="0"/>
      <w:divBdr>
        <w:top w:val="none" w:sz="0" w:space="0" w:color="auto"/>
        <w:left w:val="none" w:sz="0" w:space="0" w:color="auto"/>
        <w:bottom w:val="none" w:sz="0" w:space="0" w:color="auto"/>
        <w:right w:val="none" w:sz="0" w:space="0" w:color="auto"/>
      </w:divBdr>
    </w:div>
    <w:div w:id="1710254801">
      <w:bodyDiv w:val="1"/>
      <w:marLeft w:val="0"/>
      <w:marRight w:val="0"/>
      <w:marTop w:val="0"/>
      <w:marBottom w:val="0"/>
      <w:divBdr>
        <w:top w:val="none" w:sz="0" w:space="0" w:color="auto"/>
        <w:left w:val="none" w:sz="0" w:space="0" w:color="auto"/>
        <w:bottom w:val="none" w:sz="0" w:space="0" w:color="auto"/>
        <w:right w:val="none" w:sz="0" w:space="0" w:color="auto"/>
      </w:divBdr>
    </w:div>
    <w:div w:id="1730231584">
      <w:bodyDiv w:val="1"/>
      <w:marLeft w:val="0"/>
      <w:marRight w:val="0"/>
      <w:marTop w:val="0"/>
      <w:marBottom w:val="0"/>
      <w:divBdr>
        <w:top w:val="none" w:sz="0" w:space="0" w:color="auto"/>
        <w:left w:val="none" w:sz="0" w:space="0" w:color="auto"/>
        <w:bottom w:val="none" w:sz="0" w:space="0" w:color="auto"/>
        <w:right w:val="none" w:sz="0" w:space="0" w:color="auto"/>
      </w:divBdr>
    </w:div>
    <w:div w:id="1735742305">
      <w:bodyDiv w:val="1"/>
      <w:marLeft w:val="0"/>
      <w:marRight w:val="0"/>
      <w:marTop w:val="0"/>
      <w:marBottom w:val="0"/>
      <w:divBdr>
        <w:top w:val="none" w:sz="0" w:space="0" w:color="auto"/>
        <w:left w:val="none" w:sz="0" w:space="0" w:color="auto"/>
        <w:bottom w:val="none" w:sz="0" w:space="0" w:color="auto"/>
        <w:right w:val="none" w:sz="0" w:space="0" w:color="auto"/>
      </w:divBdr>
    </w:div>
    <w:div w:id="1758743122">
      <w:bodyDiv w:val="1"/>
      <w:marLeft w:val="0"/>
      <w:marRight w:val="0"/>
      <w:marTop w:val="0"/>
      <w:marBottom w:val="0"/>
      <w:divBdr>
        <w:top w:val="none" w:sz="0" w:space="0" w:color="auto"/>
        <w:left w:val="none" w:sz="0" w:space="0" w:color="auto"/>
        <w:bottom w:val="none" w:sz="0" w:space="0" w:color="auto"/>
        <w:right w:val="none" w:sz="0" w:space="0" w:color="auto"/>
      </w:divBdr>
    </w:div>
    <w:div w:id="1761412047">
      <w:bodyDiv w:val="1"/>
      <w:marLeft w:val="0"/>
      <w:marRight w:val="0"/>
      <w:marTop w:val="0"/>
      <w:marBottom w:val="0"/>
      <w:divBdr>
        <w:top w:val="none" w:sz="0" w:space="0" w:color="auto"/>
        <w:left w:val="none" w:sz="0" w:space="0" w:color="auto"/>
        <w:bottom w:val="none" w:sz="0" w:space="0" w:color="auto"/>
        <w:right w:val="none" w:sz="0" w:space="0" w:color="auto"/>
      </w:divBdr>
    </w:div>
    <w:div w:id="1776559338">
      <w:bodyDiv w:val="1"/>
      <w:marLeft w:val="0"/>
      <w:marRight w:val="0"/>
      <w:marTop w:val="0"/>
      <w:marBottom w:val="0"/>
      <w:divBdr>
        <w:top w:val="none" w:sz="0" w:space="0" w:color="auto"/>
        <w:left w:val="none" w:sz="0" w:space="0" w:color="auto"/>
        <w:bottom w:val="none" w:sz="0" w:space="0" w:color="auto"/>
        <w:right w:val="none" w:sz="0" w:space="0" w:color="auto"/>
      </w:divBdr>
    </w:div>
    <w:div w:id="1777285493">
      <w:bodyDiv w:val="1"/>
      <w:marLeft w:val="0"/>
      <w:marRight w:val="0"/>
      <w:marTop w:val="0"/>
      <w:marBottom w:val="0"/>
      <w:divBdr>
        <w:top w:val="none" w:sz="0" w:space="0" w:color="auto"/>
        <w:left w:val="none" w:sz="0" w:space="0" w:color="auto"/>
        <w:bottom w:val="none" w:sz="0" w:space="0" w:color="auto"/>
        <w:right w:val="none" w:sz="0" w:space="0" w:color="auto"/>
      </w:divBdr>
    </w:div>
    <w:div w:id="1795438903">
      <w:bodyDiv w:val="1"/>
      <w:marLeft w:val="0"/>
      <w:marRight w:val="0"/>
      <w:marTop w:val="0"/>
      <w:marBottom w:val="0"/>
      <w:divBdr>
        <w:top w:val="none" w:sz="0" w:space="0" w:color="auto"/>
        <w:left w:val="none" w:sz="0" w:space="0" w:color="auto"/>
        <w:bottom w:val="none" w:sz="0" w:space="0" w:color="auto"/>
        <w:right w:val="none" w:sz="0" w:space="0" w:color="auto"/>
      </w:divBdr>
    </w:div>
    <w:div w:id="1811819961">
      <w:bodyDiv w:val="1"/>
      <w:marLeft w:val="0"/>
      <w:marRight w:val="0"/>
      <w:marTop w:val="0"/>
      <w:marBottom w:val="0"/>
      <w:divBdr>
        <w:top w:val="none" w:sz="0" w:space="0" w:color="auto"/>
        <w:left w:val="none" w:sz="0" w:space="0" w:color="auto"/>
        <w:bottom w:val="none" w:sz="0" w:space="0" w:color="auto"/>
        <w:right w:val="none" w:sz="0" w:space="0" w:color="auto"/>
      </w:divBdr>
    </w:div>
    <w:div w:id="1835149753">
      <w:bodyDiv w:val="1"/>
      <w:marLeft w:val="0"/>
      <w:marRight w:val="0"/>
      <w:marTop w:val="0"/>
      <w:marBottom w:val="0"/>
      <w:divBdr>
        <w:top w:val="none" w:sz="0" w:space="0" w:color="auto"/>
        <w:left w:val="none" w:sz="0" w:space="0" w:color="auto"/>
        <w:bottom w:val="none" w:sz="0" w:space="0" w:color="auto"/>
        <w:right w:val="none" w:sz="0" w:space="0" w:color="auto"/>
      </w:divBdr>
    </w:div>
    <w:div w:id="1838880018">
      <w:bodyDiv w:val="1"/>
      <w:marLeft w:val="0"/>
      <w:marRight w:val="0"/>
      <w:marTop w:val="0"/>
      <w:marBottom w:val="0"/>
      <w:divBdr>
        <w:top w:val="none" w:sz="0" w:space="0" w:color="auto"/>
        <w:left w:val="none" w:sz="0" w:space="0" w:color="auto"/>
        <w:bottom w:val="none" w:sz="0" w:space="0" w:color="auto"/>
        <w:right w:val="none" w:sz="0" w:space="0" w:color="auto"/>
      </w:divBdr>
    </w:div>
    <w:div w:id="1853840947">
      <w:bodyDiv w:val="1"/>
      <w:marLeft w:val="0"/>
      <w:marRight w:val="0"/>
      <w:marTop w:val="0"/>
      <w:marBottom w:val="0"/>
      <w:divBdr>
        <w:top w:val="none" w:sz="0" w:space="0" w:color="auto"/>
        <w:left w:val="none" w:sz="0" w:space="0" w:color="auto"/>
        <w:bottom w:val="none" w:sz="0" w:space="0" w:color="auto"/>
        <w:right w:val="none" w:sz="0" w:space="0" w:color="auto"/>
      </w:divBdr>
    </w:div>
    <w:div w:id="1867214243">
      <w:bodyDiv w:val="1"/>
      <w:marLeft w:val="0"/>
      <w:marRight w:val="0"/>
      <w:marTop w:val="0"/>
      <w:marBottom w:val="0"/>
      <w:divBdr>
        <w:top w:val="none" w:sz="0" w:space="0" w:color="auto"/>
        <w:left w:val="none" w:sz="0" w:space="0" w:color="auto"/>
        <w:bottom w:val="none" w:sz="0" w:space="0" w:color="auto"/>
        <w:right w:val="none" w:sz="0" w:space="0" w:color="auto"/>
      </w:divBdr>
    </w:div>
    <w:div w:id="1915697942">
      <w:bodyDiv w:val="1"/>
      <w:marLeft w:val="0"/>
      <w:marRight w:val="0"/>
      <w:marTop w:val="0"/>
      <w:marBottom w:val="0"/>
      <w:divBdr>
        <w:top w:val="none" w:sz="0" w:space="0" w:color="auto"/>
        <w:left w:val="none" w:sz="0" w:space="0" w:color="auto"/>
        <w:bottom w:val="none" w:sz="0" w:space="0" w:color="auto"/>
        <w:right w:val="none" w:sz="0" w:space="0" w:color="auto"/>
      </w:divBdr>
    </w:div>
    <w:div w:id="1925069070">
      <w:bodyDiv w:val="1"/>
      <w:marLeft w:val="0"/>
      <w:marRight w:val="0"/>
      <w:marTop w:val="0"/>
      <w:marBottom w:val="0"/>
      <w:divBdr>
        <w:top w:val="none" w:sz="0" w:space="0" w:color="auto"/>
        <w:left w:val="none" w:sz="0" w:space="0" w:color="auto"/>
        <w:bottom w:val="none" w:sz="0" w:space="0" w:color="auto"/>
        <w:right w:val="none" w:sz="0" w:space="0" w:color="auto"/>
      </w:divBdr>
    </w:div>
    <w:div w:id="1934314225">
      <w:bodyDiv w:val="1"/>
      <w:marLeft w:val="0"/>
      <w:marRight w:val="0"/>
      <w:marTop w:val="0"/>
      <w:marBottom w:val="0"/>
      <w:divBdr>
        <w:top w:val="none" w:sz="0" w:space="0" w:color="auto"/>
        <w:left w:val="none" w:sz="0" w:space="0" w:color="auto"/>
        <w:bottom w:val="none" w:sz="0" w:space="0" w:color="auto"/>
        <w:right w:val="none" w:sz="0" w:space="0" w:color="auto"/>
      </w:divBdr>
    </w:div>
    <w:div w:id="1960531927">
      <w:bodyDiv w:val="1"/>
      <w:marLeft w:val="0"/>
      <w:marRight w:val="0"/>
      <w:marTop w:val="0"/>
      <w:marBottom w:val="0"/>
      <w:divBdr>
        <w:top w:val="none" w:sz="0" w:space="0" w:color="auto"/>
        <w:left w:val="none" w:sz="0" w:space="0" w:color="auto"/>
        <w:bottom w:val="none" w:sz="0" w:space="0" w:color="auto"/>
        <w:right w:val="none" w:sz="0" w:space="0" w:color="auto"/>
      </w:divBdr>
    </w:div>
    <w:div w:id="1998995794">
      <w:bodyDiv w:val="1"/>
      <w:marLeft w:val="0"/>
      <w:marRight w:val="0"/>
      <w:marTop w:val="0"/>
      <w:marBottom w:val="0"/>
      <w:divBdr>
        <w:top w:val="none" w:sz="0" w:space="0" w:color="auto"/>
        <w:left w:val="none" w:sz="0" w:space="0" w:color="auto"/>
        <w:bottom w:val="none" w:sz="0" w:space="0" w:color="auto"/>
        <w:right w:val="none" w:sz="0" w:space="0" w:color="auto"/>
      </w:divBdr>
    </w:div>
    <w:div w:id="2032486257">
      <w:bodyDiv w:val="1"/>
      <w:marLeft w:val="0"/>
      <w:marRight w:val="0"/>
      <w:marTop w:val="0"/>
      <w:marBottom w:val="0"/>
      <w:divBdr>
        <w:top w:val="none" w:sz="0" w:space="0" w:color="auto"/>
        <w:left w:val="none" w:sz="0" w:space="0" w:color="auto"/>
        <w:bottom w:val="none" w:sz="0" w:space="0" w:color="auto"/>
        <w:right w:val="none" w:sz="0" w:space="0" w:color="auto"/>
      </w:divBdr>
    </w:div>
    <w:div w:id="2035761442">
      <w:bodyDiv w:val="1"/>
      <w:marLeft w:val="0"/>
      <w:marRight w:val="0"/>
      <w:marTop w:val="0"/>
      <w:marBottom w:val="0"/>
      <w:divBdr>
        <w:top w:val="none" w:sz="0" w:space="0" w:color="auto"/>
        <w:left w:val="none" w:sz="0" w:space="0" w:color="auto"/>
        <w:bottom w:val="none" w:sz="0" w:space="0" w:color="auto"/>
        <w:right w:val="none" w:sz="0" w:space="0" w:color="auto"/>
      </w:divBdr>
    </w:div>
    <w:div w:id="2054890771">
      <w:bodyDiv w:val="1"/>
      <w:marLeft w:val="0"/>
      <w:marRight w:val="0"/>
      <w:marTop w:val="0"/>
      <w:marBottom w:val="0"/>
      <w:divBdr>
        <w:top w:val="none" w:sz="0" w:space="0" w:color="auto"/>
        <w:left w:val="none" w:sz="0" w:space="0" w:color="auto"/>
        <w:bottom w:val="none" w:sz="0" w:space="0" w:color="auto"/>
        <w:right w:val="none" w:sz="0" w:space="0" w:color="auto"/>
      </w:divBdr>
    </w:div>
    <w:div w:id="2069301757">
      <w:bodyDiv w:val="1"/>
      <w:marLeft w:val="0"/>
      <w:marRight w:val="0"/>
      <w:marTop w:val="0"/>
      <w:marBottom w:val="0"/>
      <w:divBdr>
        <w:top w:val="none" w:sz="0" w:space="0" w:color="auto"/>
        <w:left w:val="none" w:sz="0" w:space="0" w:color="auto"/>
        <w:bottom w:val="none" w:sz="0" w:space="0" w:color="auto"/>
        <w:right w:val="none" w:sz="0" w:space="0" w:color="auto"/>
      </w:divBdr>
    </w:div>
    <w:div w:id="2071463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12E2E-8FB0-4A8C-AD6A-389DC1E17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1966</Words>
  <Characters>11211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Maryland</Company>
  <LinksUpToDate>false</LinksUpToDate>
  <CharactersWithSpaces>13151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yangsun park</dc:creator>
  <cp:lastModifiedBy>i3-User1</cp:lastModifiedBy>
  <cp:revision>8</cp:revision>
  <cp:lastPrinted>2015-04-22T19:46:00Z</cp:lastPrinted>
  <dcterms:created xsi:type="dcterms:W3CDTF">2016-06-13T02:12:00Z</dcterms:created>
  <dcterms:modified xsi:type="dcterms:W3CDTF">2016-07-27T07:26:00Z</dcterms:modified>
</cp:coreProperties>
</file>